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0B9" w:rsidRDefault="004C00B9" w:rsidP="00DE4C64">
      <w:pPr>
        <w:spacing w:after="0" w:line="240" w:lineRule="auto"/>
        <w:jc w:val="both"/>
        <w:rPr>
          <w:rFonts w:ascii="Times New Roman" w:hAnsi="Times New Roman" w:cs="Times New Roman"/>
          <w:sz w:val="28"/>
          <w:szCs w:val="28"/>
        </w:rPr>
      </w:pPr>
    </w:p>
    <w:p w:rsidR="004C00B9" w:rsidRDefault="004C00B9" w:rsidP="004C00B9">
      <w:pPr>
        <w:spacing w:after="0" w:line="240" w:lineRule="auto"/>
        <w:jc w:val="center"/>
        <w:rPr>
          <w:rFonts w:ascii="Times New Roman" w:hAnsi="Times New Roman" w:cs="Times New Roman"/>
          <w:sz w:val="28"/>
          <w:szCs w:val="28"/>
        </w:rPr>
      </w:pPr>
      <w:r w:rsidRPr="004C00B9">
        <w:rPr>
          <w:rFonts w:ascii="Times New Roman" w:hAnsi="Times New Roman" w:cs="Times New Roman"/>
          <w:sz w:val="28"/>
          <w:szCs w:val="28"/>
        </w:rPr>
        <w:t xml:space="preserve">Объявление </w:t>
      </w:r>
    </w:p>
    <w:p w:rsidR="00EC6EFB" w:rsidRDefault="004C00B9" w:rsidP="004C00B9">
      <w:pPr>
        <w:spacing w:after="0" w:line="240" w:lineRule="auto"/>
        <w:jc w:val="center"/>
        <w:rPr>
          <w:rFonts w:ascii="Times New Roman" w:hAnsi="Times New Roman" w:cs="Times New Roman"/>
          <w:sz w:val="28"/>
          <w:szCs w:val="28"/>
        </w:rPr>
      </w:pPr>
      <w:r w:rsidRPr="004C00B9">
        <w:rPr>
          <w:rFonts w:ascii="Times New Roman" w:hAnsi="Times New Roman" w:cs="Times New Roman"/>
          <w:sz w:val="28"/>
          <w:szCs w:val="28"/>
        </w:rPr>
        <w:t>о проведении отбора для предоставления субсидии</w:t>
      </w:r>
      <w:r w:rsidR="00603335" w:rsidRPr="00603335">
        <w:rPr>
          <w:rFonts w:ascii="Times New Roman" w:hAnsi="Times New Roman" w:cs="Times New Roman"/>
          <w:sz w:val="28"/>
          <w:szCs w:val="28"/>
        </w:rPr>
        <w:t xml:space="preserve"> </w:t>
      </w:r>
      <w:r w:rsidR="00603335" w:rsidRPr="006571A4">
        <w:rPr>
          <w:rFonts w:ascii="Times New Roman" w:hAnsi="Times New Roman" w:cs="Times New Roman"/>
          <w:sz w:val="28"/>
          <w:szCs w:val="28"/>
        </w:rPr>
        <w:t xml:space="preserve">юридическим лицам </w:t>
      </w:r>
    </w:p>
    <w:p w:rsidR="004C00B9" w:rsidRPr="004C00B9" w:rsidRDefault="00603335" w:rsidP="004C00B9">
      <w:pPr>
        <w:spacing w:after="0" w:line="240" w:lineRule="auto"/>
        <w:jc w:val="center"/>
        <w:rPr>
          <w:rFonts w:ascii="Times New Roman" w:hAnsi="Times New Roman" w:cs="Times New Roman"/>
          <w:sz w:val="28"/>
          <w:szCs w:val="28"/>
        </w:rPr>
      </w:pPr>
      <w:r w:rsidRPr="006571A4">
        <w:rPr>
          <w:rFonts w:ascii="Times New Roman" w:hAnsi="Times New Roman" w:cs="Times New Roman"/>
          <w:sz w:val="28"/>
          <w:szCs w:val="28"/>
        </w:rPr>
        <w:t xml:space="preserve">(за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в соответствии с программой пассажирских перевозок по муниципальным маршрутам в границах </w:t>
      </w:r>
      <w:r w:rsidRPr="00E431EB">
        <w:rPr>
          <w:rFonts w:ascii="Times New Roman" w:hAnsi="Times New Roman" w:cs="Times New Roman"/>
          <w:sz w:val="28"/>
          <w:szCs w:val="28"/>
        </w:rPr>
        <w:t xml:space="preserve">Абанского </w:t>
      </w:r>
      <w:r w:rsidR="001A38DE" w:rsidRPr="001A38DE">
        <w:rPr>
          <w:rFonts w:ascii="Times New Roman" w:hAnsi="Times New Roman" w:cs="Times New Roman"/>
          <w:sz w:val="28"/>
          <w:szCs w:val="28"/>
        </w:rPr>
        <w:t>муниципального округа</w:t>
      </w:r>
      <w:r w:rsidR="00E32FC0">
        <w:rPr>
          <w:rFonts w:ascii="Times New Roman" w:hAnsi="Times New Roman" w:cs="Times New Roman"/>
          <w:sz w:val="28"/>
          <w:szCs w:val="28"/>
        </w:rPr>
        <w:t xml:space="preserve">, субсидируемых из бюджета Абанского </w:t>
      </w:r>
      <w:r w:rsidR="001A38DE" w:rsidRPr="001A38DE">
        <w:rPr>
          <w:rFonts w:ascii="Times New Roman" w:hAnsi="Times New Roman" w:cs="Times New Roman"/>
          <w:sz w:val="28"/>
          <w:szCs w:val="28"/>
        </w:rPr>
        <w:t xml:space="preserve">муниципального округа </w:t>
      </w:r>
      <w:r w:rsidR="00E32FC0">
        <w:rPr>
          <w:rFonts w:ascii="Times New Roman" w:hAnsi="Times New Roman" w:cs="Times New Roman"/>
          <w:sz w:val="28"/>
          <w:szCs w:val="28"/>
        </w:rPr>
        <w:t xml:space="preserve">на </w:t>
      </w:r>
      <w:r w:rsidR="002B2C8F">
        <w:rPr>
          <w:rFonts w:ascii="Times New Roman" w:hAnsi="Times New Roman" w:cs="Times New Roman"/>
          <w:sz w:val="28"/>
          <w:szCs w:val="28"/>
        </w:rPr>
        <w:t xml:space="preserve">1 полугодие </w:t>
      </w:r>
      <w:r w:rsidR="00E32FC0">
        <w:rPr>
          <w:rFonts w:ascii="Times New Roman" w:hAnsi="Times New Roman" w:cs="Times New Roman"/>
          <w:sz w:val="28"/>
          <w:szCs w:val="28"/>
        </w:rPr>
        <w:t>2026</w:t>
      </w:r>
      <w:r>
        <w:rPr>
          <w:rFonts w:ascii="Times New Roman" w:hAnsi="Times New Roman" w:cs="Times New Roman"/>
          <w:sz w:val="28"/>
          <w:szCs w:val="28"/>
        </w:rPr>
        <w:t xml:space="preserve"> </w:t>
      </w:r>
      <w:r w:rsidR="004C00B9" w:rsidRPr="004C00B9">
        <w:rPr>
          <w:rFonts w:ascii="Times New Roman" w:hAnsi="Times New Roman" w:cs="Times New Roman"/>
          <w:sz w:val="28"/>
          <w:szCs w:val="28"/>
        </w:rPr>
        <w:t>год</w:t>
      </w:r>
    </w:p>
    <w:p w:rsidR="004C00B9" w:rsidRPr="004C00B9" w:rsidRDefault="004C00B9" w:rsidP="004C00B9">
      <w:pPr>
        <w:pStyle w:val="a3"/>
        <w:spacing w:after="0" w:line="240" w:lineRule="auto"/>
        <w:ind w:left="0"/>
        <w:jc w:val="center"/>
        <w:rPr>
          <w:rFonts w:ascii="Times New Roman" w:hAnsi="Times New Roman" w:cs="Times New Roman"/>
          <w:sz w:val="28"/>
          <w:szCs w:val="28"/>
        </w:rPr>
      </w:pPr>
    </w:p>
    <w:p w:rsidR="00F869F3" w:rsidRPr="00DE4C64" w:rsidRDefault="00A003EF" w:rsidP="00DE4C64">
      <w:pPr>
        <w:pStyle w:val="a3"/>
        <w:numPr>
          <w:ilvl w:val="0"/>
          <w:numId w:val="1"/>
        </w:numPr>
        <w:spacing w:after="0" w:line="240" w:lineRule="auto"/>
        <w:ind w:left="0" w:firstLine="709"/>
        <w:jc w:val="both"/>
        <w:rPr>
          <w:rFonts w:ascii="Times New Roman" w:hAnsi="Times New Roman" w:cs="Times New Roman"/>
          <w:sz w:val="28"/>
          <w:szCs w:val="28"/>
        </w:rPr>
      </w:pPr>
      <w:r w:rsidRPr="00DE4C64">
        <w:rPr>
          <w:rFonts w:ascii="Times New Roman" w:hAnsi="Times New Roman" w:cs="Times New Roman"/>
          <w:sz w:val="28"/>
          <w:szCs w:val="28"/>
        </w:rPr>
        <w:t xml:space="preserve">Дата размещения </w:t>
      </w:r>
      <w:r w:rsidR="00603335">
        <w:rPr>
          <w:rFonts w:ascii="Times New Roman" w:hAnsi="Times New Roman" w:cs="Times New Roman"/>
          <w:sz w:val="28"/>
          <w:szCs w:val="28"/>
        </w:rPr>
        <w:t>11.02</w:t>
      </w:r>
      <w:r w:rsidRPr="00DE4C64">
        <w:rPr>
          <w:rFonts w:ascii="Times New Roman" w:hAnsi="Times New Roman" w:cs="Times New Roman"/>
          <w:sz w:val="28"/>
          <w:szCs w:val="28"/>
        </w:rPr>
        <w:t>.202</w:t>
      </w:r>
      <w:r w:rsidR="00603335">
        <w:rPr>
          <w:rFonts w:ascii="Times New Roman" w:hAnsi="Times New Roman" w:cs="Times New Roman"/>
          <w:sz w:val="28"/>
          <w:szCs w:val="28"/>
        </w:rPr>
        <w:t>6</w:t>
      </w:r>
      <w:r w:rsidRPr="00DE4C64">
        <w:rPr>
          <w:rFonts w:ascii="Times New Roman" w:hAnsi="Times New Roman" w:cs="Times New Roman"/>
          <w:sz w:val="28"/>
          <w:szCs w:val="28"/>
        </w:rPr>
        <w:t>;</w:t>
      </w:r>
    </w:p>
    <w:p w:rsidR="00A003EF" w:rsidRPr="007303DD" w:rsidRDefault="00A003EF" w:rsidP="00DE4C64">
      <w:pPr>
        <w:pStyle w:val="a3"/>
        <w:numPr>
          <w:ilvl w:val="0"/>
          <w:numId w:val="1"/>
        </w:numPr>
        <w:spacing w:after="0" w:line="240" w:lineRule="auto"/>
        <w:ind w:left="0" w:firstLine="709"/>
        <w:jc w:val="both"/>
        <w:rPr>
          <w:rFonts w:ascii="Times New Roman" w:hAnsi="Times New Roman" w:cs="Times New Roman"/>
          <w:sz w:val="28"/>
          <w:szCs w:val="28"/>
        </w:rPr>
      </w:pPr>
      <w:r w:rsidRPr="007303DD">
        <w:rPr>
          <w:rFonts w:ascii="Times New Roman" w:hAnsi="Times New Roman" w:cs="Times New Roman"/>
          <w:sz w:val="28"/>
          <w:szCs w:val="28"/>
        </w:rPr>
        <w:t xml:space="preserve">Срок проведения отбора </w:t>
      </w:r>
      <w:r w:rsidR="007303DD" w:rsidRPr="007303DD">
        <w:rPr>
          <w:rFonts w:ascii="Times New Roman" w:hAnsi="Times New Roman" w:cs="Times New Roman"/>
          <w:sz w:val="28"/>
          <w:szCs w:val="28"/>
        </w:rPr>
        <w:t xml:space="preserve">с </w:t>
      </w:r>
      <w:r w:rsidR="00EC6EFB">
        <w:rPr>
          <w:rFonts w:ascii="Times New Roman" w:hAnsi="Times New Roman" w:cs="Times New Roman"/>
          <w:sz w:val="28"/>
          <w:szCs w:val="28"/>
        </w:rPr>
        <w:t>1</w:t>
      </w:r>
      <w:r w:rsidR="00603335">
        <w:rPr>
          <w:rFonts w:ascii="Times New Roman" w:hAnsi="Times New Roman" w:cs="Times New Roman"/>
          <w:sz w:val="28"/>
          <w:szCs w:val="28"/>
        </w:rPr>
        <w:t>2</w:t>
      </w:r>
      <w:r w:rsidR="008878D1">
        <w:rPr>
          <w:rFonts w:ascii="Times New Roman" w:hAnsi="Times New Roman" w:cs="Times New Roman"/>
          <w:sz w:val="28"/>
          <w:szCs w:val="28"/>
        </w:rPr>
        <w:t>.0</w:t>
      </w:r>
      <w:r w:rsidR="00603335">
        <w:rPr>
          <w:rFonts w:ascii="Times New Roman" w:hAnsi="Times New Roman" w:cs="Times New Roman"/>
          <w:sz w:val="28"/>
          <w:szCs w:val="28"/>
        </w:rPr>
        <w:t>2</w:t>
      </w:r>
      <w:r w:rsidR="008878D1">
        <w:rPr>
          <w:rFonts w:ascii="Times New Roman" w:hAnsi="Times New Roman" w:cs="Times New Roman"/>
          <w:sz w:val="28"/>
          <w:szCs w:val="28"/>
        </w:rPr>
        <w:t>.202</w:t>
      </w:r>
      <w:r w:rsidR="00603335">
        <w:rPr>
          <w:rFonts w:ascii="Times New Roman" w:hAnsi="Times New Roman" w:cs="Times New Roman"/>
          <w:sz w:val="28"/>
          <w:szCs w:val="28"/>
        </w:rPr>
        <w:t>6</w:t>
      </w:r>
      <w:r w:rsidR="009027C4">
        <w:rPr>
          <w:rFonts w:ascii="Times New Roman" w:hAnsi="Times New Roman" w:cs="Times New Roman"/>
          <w:sz w:val="28"/>
          <w:szCs w:val="28"/>
        </w:rPr>
        <w:t xml:space="preserve"> по 2</w:t>
      </w:r>
      <w:r w:rsidR="00EC6EFB">
        <w:rPr>
          <w:rFonts w:ascii="Times New Roman" w:hAnsi="Times New Roman" w:cs="Times New Roman"/>
          <w:sz w:val="28"/>
          <w:szCs w:val="28"/>
        </w:rPr>
        <w:t>4</w:t>
      </w:r>
      <w:r w:rsidR="009027C4">
        <w:rPr>
          <w:rFonts w:ascii="Times New Roman" w:hAnsi="Times New Roman" w:cs="Times New Roman"/>
          <w:sz w:val="28"/>
          <w:szCs w:val="28"/>
        </w:rPr>
        <w:t>.02.2026</w:t>
      </w:r>
      <w:r w:rsidR="007303DD" w:rsidRPr="007303DD">
        <w:rPr>
          <w:rFonts w:ascii="Times New Roman" w:hAnsi="Times New Roman" w:cs="Times New Roman"/>
          <w:sz w:val="28"/>
          <w:szCs w:val="28"/>
        </w:rPr>
        <w:t>.</w:t>
      </w:r>
    </w:p>
    <w:p w:rsidR="00A003EF" w:rsidRPr="00DE4C64" w:rsidRDefault="00A003EF" w:rsidP="00DE4C64">
      <w:pPr>
        <w:pStyle w:val="a3"/>
        <w:numPr>
          <w:ilvl w:val="0"/>
          <w:numId w:val="1"/>
        </w:numPr>
        <w:spacing w:after="0" w:line="240" w:lineRule="auto"/>
        <w:ind w:left="0" w:firstLine="709"/>
        <w:jc w:val="both"/>
        <w:rPr>
          <w:rFonts w:ascii="Times New Roman" w:hAnsi="Times New Roman" w:cs="Times New Roman"/>
          <w:sz w:val="28"/>
          <w:szCs w:val="28"/>
        </w:rPr>
      </w:pPr>
      <w:r w:rsidRPr="00DE4C64">
        <w:rPr>
          <w:rFonts w:ascii="Times New Roman" w:hAnsi="Times New Roman" w:cs="Times New Roman"/>
          <w:sz w:val="28"/>
          <w:szCs w:val="28"/>
        </w:rPr>
        <w:t xml:space="preserve">Дата начала подачи </w:t>
      </w:r>
      <w:r w:rsidR="00EC6EFB">
        <w:rPr>
          <w:rFonts w:ascii="Times New Roman" w:hAnsi="Times New Roman" w:cs="Times New Roman"/>
          <w:sz w:val="28"/>
          <w:szCs w:val="28"/>
        </w:rPr>
        <w:t>1</w:t>
      </w:r>
      <w:r w:rsidR="009027C4">
        <w:rPr>
          <w:rFonts w:ascii="Times New Roman" w:hAnsi="Times New Roman" w:cs="Times New Roman"/>
          <w:sz w:val="28"/>
          <w:szCs w:val="28"/>
        </w:rPr>
        <w:t>2.02.2026</w:t>
      </w:r>
      <w:r w:rsidRPr="00DE4C64">
        <w:rPr>
          <w:rFonts w:ascii="Times New Roman" w:hAnsi="Times New Roman" w:cs="Times New Roman"/>
          <w:sz w:val="28"/>
          <w:szCs w:val="28"/>
        </w:rPr>
        <w:t>.</w:t>
      </w:r>
    </w:p>
    <w:p w:rsidR="00F90C8F" w:rsidRPr="00DE4C64" w:rsidRDefault="00F90C8F" w:rsidP="00DE4C64">
      <w:pPr>
        <w:pStyle w:val="a3"/>
        <w:numPr>
          <w:ilvl w:val="0"/>
          <w:numId w:val="1"/>
        </w:numPr>
        <w:spacing w:after="0" w:line="240" w:lineRule="auto"/>
        <w:ind w:left="0" w:firstLine="709"/>
        <w:jc w:val="both"/>
        <w:rPr>
          <w:rFonts w:ascii="Times New Roman" w:hAnsi="Times New Roman" w:cs="Times New Roman"/>
          <w:b/>
          <w:sz w:val="28"/>
          <w:szCs w:val="28"/>
        </w:rPr>
      </w:pPr>
      <w:r w:rsidRPr="00DE4C64">
        <w:rPr>
          <w:rFonts w:ascii="Times New Roman" w:hAnsi="Times New Roman" w:cs="Times New Roman"/>
          <w:sz w:val="28"/>
          <w:szCs w:val="28"/>
        </w:rPr>
        <w:t xml:space="preserve">Уполномоченный орган - </w:t>
      </w:r>
      <w:r w:rsidR="00A003EF" w:rsidRPr="00DE4C64">
        <w:rPr>
          <w:rFonts w:ascii="Times New Roman" w:hAnsi="Times New Roman" w:cs="Times New Roman"/>
          <w:sz w:val="28"/>
          <w:szCs w:val="28"/>
        </w:rPr>
        <w:t>Отдел жилищно-коммунального хозяйства, архитектуры, строительства и транспорта администрации Абанского района Красноярского края</w:t>
      </w:r>
      <w:r w:rsidR="00A003EF" w:rsidRPr="00DE4C64">
        <w:rPr>
          <w:rFonts w:ascii="Times New Roman" w:hAnsi="Times New Roman" w:cs="Times New Roman"/>
          <w:b/>
          <w:sz w:val="28"/>
          <w:szCs w:val="28"/>
        </w:rPr>
        <w:t xml:space="preserve"> </w:t>
      </w:r>
    </w:p>
    <w:p w:rsidR="00A003EF" w:rsidRPr="00DE4C64" w:rsidRDefault="00A003EF" w:rsidP="00DE4C64">
      <w:pPr>
        <w:pStyle w:val="a3"/>
        <w:spacing w:after="0" w:line="240" w:lineRule="auto"/>
        <w:ind w:left="0" w:firstLine="709"/>
        <w:jc w:val="both"/>
        <w:rPr>
          <w:rFonts w:ascii="Times New Roman" w:hAnsi="Times New Roman" w:cs="Times New Roman"/>
          <w:b/>
          <w:sz w:val="28"/>
          <w:szCs w:val="28"/>
        </w:rPr>
      </w:pPr>
      <w:r w:rsidRPr="00DE4C64">
        <w:rPr>
          <w:rFonts w:ascii="Times New Roman" w:hAnsi="Times New Roman" w:cs="Times New Roman"/>
          <w:sz w:val="28"/>
          <w:szCs w:val="28"/>
        </w:rPr>
        <w:t>Юридический адрес: 663740, Красноярский край, п. Абан,</w:t>
      </w:r>
      <w:r w:rsidR="00F90C8F" w:rsidRPr="00DE4C64">
        <w:rPr>
          <w:rFonts w:ascii="Times New Roman" w:hAnsi="Times New Roman" w:cs="Times New Roman"/>
          <w:sz w:val="28"/>
          <w:szCs w:val="28"/>
        </w:rPr>
        <w:t xml:space="preserve"> </w:t>
      </w:r>
      <w:r w:rsidRPr="00DE4C64">
        <w:rPr>
          <w:rFonts w:ascii="Times New Roman" w:hAnsi="Times New Roman" w:cs="Times New Roman"/>
          <w:sz w:val="28"/>
          <w:szCs w:val="28"/>
        </w:rPr>
        <w:t>ул. Пионерская, 4 стр. 1</w:t>
      </w:r>
    </w:p>
    <w:p w:rsidR="00FC02DF" w:rsidRPr="00DE4C64" w:rsidRDefault="00F90C8F" w:rsidP="00DE4C64">
      <w:pPr>
        <w:spacing w:after="0" w:line="240" w:lineRule="auto"/>
        <w:ind w:firstLine="709"/>
        <w:jc w:val="both"/>
        <w:rPr>
          <w:rFonts w:ascii="Times New Roman" w:hAnsi="Times New Roman" w:cs="Times New Roman"/>
          <w:sz w:val="28"/>
          <w:szCs w:val="28"/>
        </w:rPr>
      </w:pPr>
      <w:r w:rsidRPr="00DE4C64">
        <w:rPr>
          <w:rFonts w:ascii="Times New Roman" w:hAnsi="Times New Roman" w:cs="Times New Roman"/>
          <w:sz w:val="28"/>
          <w:szCs w:val="28"/>
        </w:rPr>
        <w:t xml:space="preserve">Адрес электронной почты: </w:t>
      </w:r>
      <w:hyperlink r:id="rId5" w:history="1">
        <w:r w:rsidR="00C94C14" w:rsidRPr="008C7CFB">
          <w:rPr>
            <w:rStyle w:val="a4"/>
            <w:rFonts w:ascii="Times New Roman" w:hAnsi="Times New Roman" w:cs="Times New Roman"/>
            <w:sz w:val="28"/>
            <w:szCs w:val="28"/>
            <w:lang w:val="en-US"/>
          </w:rPr>
          <w:t>Aban</w:t>
        </w:r>
        <w:r w:rsidR="00C94C14" w:rsidRPr="008C7CFB">
          <w:rPr>
            <w:rStyle w:val="a4"/>
            <w:rFonts w:ascii="Times New Roman" w:hAnsi="Times New Roman" w:cs="Times New Roman"/>
            <w:sz w:val="28"/>
            <w:szCs w:val="28"/>
          </w:rPr>
          <w:t>-</w:t>
        </w:r>
        <w:r w:rsidR="00C94C14" w:rsidRPr="008C7CFB">
          <w:rPr>
            <w:rStyle w:val="a4"/>
            <w:rFonts w:ascii="Times New Roman" w:hAnsi="Times New Roman" w:cs="Times New Roman"/>
            <w:sz w:val="28"/>
            <w:szCs w:val="28"/>
            <w:lang w:val="en-US"/>
          </w:rPr>
          <w:t>zhkh</w:t>
        </w:r>
        <w:r w:rsidR="00C94C14" w:rsidRPr="00C94C14">
          <w:rPr>
            <w:rStyle w:val="a4"/>
            <w:rFonts w:ascii="Times New Roman" w:hAnsi="Times New Roman" w:cs="Times New Roman"/>
            <w:sz w:val="28"/>
            <w:szCs w:val="28"/>
          </w:rPr>
          <w:t>2</w:t>
        </w:r>
        <w:r w:rsidR="00C94C14" w:rsidRPr="008C7CFB">
          <w:rPr>
            <w:rStyle w:val="a4"/>
            <w:rFonts w:ascii="Times New Roman" w:hAnsi="Times New Roman" w:cs="Times New Roman"/>
            <w:sz w:val="28"/>
            <w:szCs w:val="28"/>
          </w:rPr>
          <w:t>@</w:t>
        </w:r>
        <w:r w:rsidR="00C94C14" w:rsidRPr="008C7CFB">
          <w:rPr>
            <w:rStyle w:val="a4"/>
            <w:rFonts w:ascii="Times New Roman" w:hAnsi="Times New Roman" w:cs="Times New Roman"/>
            <w:sz w:val="28"/>
            <w:szCs w:val="28"/>
            <w:lang w:val="en-US"/>
          </w:rPr>
          <w:t>yandex</w:t>
        </w:r>
        <w:r w:rsidR="00C94C14" w:rsidRPr="008C7CFB">
          <w:rPr>
            <w:rStyle w:val="a4"/>
            <w:rFonts w:ascii="Times New Roman" w:hAnsi="Times New Roman" w:cs="Times New Roman"/>
            <w:sz w:val="28"/>
            <w:szCs w:val="28"/>
          </w:rPr>
          <w:t>.</w:t>
        </w:r>
        <w:r w:rsidR="00C94C14" w:rsidRPr="008C7CFB">
          <w:rPr>
            <w:rStyle w:val="a4"/>
            <w:rFonts w:ascii="Times New Roman" w:hAnsi="Times New Roman" w:cs="Times New Roman"/>
            <w:sz w:val="28"/>
            <w:szCs w:val="28"/>
            <w:lang w:val="en-US"/>
          </w:rPr>
          <w:t>ru</w:t>
        </w:r>
      </w:hyperlink>
    </w:p>
    <w:p w:rsidR="00F90C8F" w:rsidRPr="00210042" w:rsidRDefault="00F90C8F" w:rsidP="00DE4C64">
      <w:pPr>
        <w:pStyle w:val="a3"/>
        <w:numPr>
          <w:ilvl w:val="0"/>
          <w:numId w:val="1"/>
        </w:numPr>
        <w:spacing w:after="0" w:line="240" w:lineRule="auto"/>
        <w:ind w:left="0" w:firstLine="709"/>
        <w:jc w:val="both"/>
        <w:rPr>
          <w:rFonts w:ascii="Times New Roman" w:hAnsi="Times New Roman" w:cs="Times New Roman"/>
          <w:sz w:val="28"/>
          <w:szCs w:val="28"/>
        </w:rPr>
      </w:pPr>
      <w:proofErr w:type="gramStart"/>
      <w:r w:rsidRPr="007B111C">
        <w:rPr>
          <w:rFonts w:ascii="Times New Roman" w:hAnsi="Times New Roman" w:cs="Times New Roman"/>
          <w:sz w:val="28"/>
          <w:szCs w:val="28"/>
        </w:rPr>
        <w:t>Результат предоставления субсидии: предоставле</w:t>
      </w:r>
      <w:r w:rsidR="009027C4" w:rsidRPr="007B111C">
        <w:rPr>
          <w:rFonts w:ascii="Times New Roman" w:hAnsi="Times New Roman" w:cs="Times New Roman"/>
          <w:sz w:val="28"/>
          <w:szCs w:val="28"/>
        </w:rPr>
        <w:t>ние из бюджета</w:t>
      </w:r>
      <w:r w:rsidR="00EC6EFB">
        <w:rPr>
          <w:rFonts w:ascii="Times New Roman" w:hAnsi="Times New Roman" w:cs="Times New Roman"/>
          <w:sz w:val="28"/>
          <w:szCs w:val="28"/>
        </w:rPr>
        <w:t xml:space="preserve"> </w:t>
      </w:r>
      <w:r w:rsidR="00EC6EFB" w:rsidRPr="00443974">
        <w:rPr>
          <w:rFonts w:ascii="Times New Roman" w:hAnsi="Times New Roman" w:cs="Times New Roman"/>
          <w:sz w:val="28"/>
          <w:szCs w:val="28"/>
        </w:rPr>
        <w:t>округа</w:t>
      </w:r>
      <w:r w:rsidR="00E431EB" w:rsidRPr="00443974">
        <w:rPr>
          <w:rFonts w:ascii="Times New Roman" w:hAnsi="Times New Roman" w:cs="Times New Roman"/>
          <w:sz w:val="28"/>
          <w:szCs w:val="28"/>
        </w:rPr>
        <w:t xml:space="preserve"> </w:t>
      </w:r>
      <w:r w:rsidR="009027C4" w:rsidRPr="00443974">
        <w:rPr>
          <w:rFonts w:ascii="Times New Roman" w:hAnsi="Times New Roman" w:cs="Times New Roman"/>
          <w:sz w:val="28"/>
          <w:szCs w:val="28"/>
        </w:rPr>
        <w:t>в</w:t>
      </w:r>
      <w:r w:rsidR="00E431EB" w:rsidRPr="00443974">
        <w:rPr>
          <w:rFonts w:ascii="Times New Roman" w:hAnsi="Times New Roman" w:cs="Times New Roman"/>
          <w:sz w:val="28"/>
          <w:szCs w:val="28"/>
        </w:rPr>
        <w:t xml:space="preserve"> 1 полугодии</w:t>
      </w:r>
      <w:r w:rsidR="009027C4" w:rsidRPr="00443974">
        <w:rPr>
          <w:rFonts w:ascii="Times New Roman" w:hAnsi="Times New Roman" w:cs="Times New Roman"/>
          <w:sz w:val="28"/>
          <w:szCs w:val="28"/>
        </w:rPr>
        <w:t xml:space="preserve"> 2026</w:t>
      </w:r>
      <w:r w:rsidRPr="00443974">
        <w:rPr>
          <w:rFonts w:ascii="Times New Roman" w:hAnsi="Times New Roman" w:cs="Times New Roman"/>
          <w:sz w:val="28"/>
          <w:szCs w:val="28"/>
        </w:rPr>
        <w:t xml:space="preserve"> год</w:t>
      </w:r>
      <w:r w:rsidR="00E431EB" w:rsidRPr="00443974">
        <w:rPr>
          <w:rFonts w:ascii="Times New Roman" w:hAnsi="Times New Roman" w:cs="Times New Roman"/>
          <w:sz w:val="28"/>
          <w:szCs w:val="28"/>
        </w:rPr>
        <w:t>а</w:t>
      </w:r>
      <w:r w:rsidRPr="00443974">
        <w:rPr>
          <w:rFonts w:ascii="Times New Roman" w:hAnsi="Times New Roman" w:cs="Times New Roman"/>
          <w:sz w:val="28"/>
          <w:szCs w:val="28"/>
        </w:rPr>
        <w:t xml:space="preserve"> субсидии</w:t>
      </w:r>
      <w:r w:rsidRPr="007B111C">
        <w:rPr>
          <w:rFonts w:ascii="Times New Roman" w:hAnsi="Times New Roman" w:cs="Times New Roman"/>
          <w:sz w:val="28"/>
          <w:szCs w:val="28"/>
        </w:rPr>
        <w:t xml:space="preserve"> </w:t>
      </w:r>
      <w:r w:rsidRPr="007B111C">
        <w:rPr>
          <w:rFonts w:ascii="Times New Roman" w:hAnsi="Times New Roman" w:cs="Times New Roman"/>
          <w:sz w:val="28"/>
          <w:szCs w:val="28"/>
        </w:rPr>
        <w:t xml:space="preserve">в целях возмещения недополученных доходов, </w:t>
      </w:r>
      <w:r w:rsidR="007B111C" w:rsidRPr="006571A4">
        <w:rPr>
          <w:rFonts w:ascii="Times New Roman" w:hAnsi="Times New Roman" w:cs="Times New Roman"/>
          <w:sz w:val="28"/>
          <w:szCs w:val="28"/>
        </w:rPr>
        <w:t xml:space="preserve">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в соответствии с программой пассажирских перевозок по муниципальным маршрутам в границах Абанского </w:t>
      </w:r>
      <w:r w:rsidR="00EC6EFB">
        <w:rPr>
          <w:rFonts w:ascii="Times New Roman" w:hAnsi="Times New Roman" w:cs="Times New Roman"/>
          <w:sz w:val="28"/>
          <w:szCs w:val="28"/>
        </w:rPr>
        <w:t>муниципального округа</w:t>
      </w:r>
      <w:r w:rsidR="007B111C" w:rsidRPr="004C00B9">
        <w:rPr>
          <w:rFonts w:ascii="Times New Roman" w:hAnsi="Times New Roman" w:cs="Times New Roman"/>
          <w:sz w:val="28"/>
          <w:szCs w:val="28"/>
        </w:rPr>
        <w:t xml:space="preserve">, субсидируемых из </w:t>
      </w:r>
      <w:r w:rsidR="007B111C" w:rsidRPr="00210042">
        <w:rPr>
          <w:rFonts w:ascii="Times New Roman" w:hAnsi="Times New Roman" w:cs="Times New Roman"/>
          <w:sz w:val="28"/>
          <w:szCs w:val="28"/>
        </w:rPr>
        <w:t xml:space="preserve">бюджета Абанского </w:t>
      </w:r>
      <w:r w:rsidR="00EC6EFB">
        <w:rPr>
          <w:rFonts w:ascii="Times New Roman" w:hAnsi="Times New Roman" w:cs="Times New Roman"/>
          <w:sz w:val="28"/>
          <w:szCs w:val="28"/>
        </w:rPr>
        <w:t>муниципального округа.</w:t>
      </w:r>
      <w:proofErr w:type="gramEnd"/>
    </w:p>
    <w:p w:rsidR="00210042" w:rsidRPr="007B111C" w:rsidRDefault="00210042" w:rsidP="00210042">
      <w:pPr>
        <w:pStyle w:val="a3"/>
        <w:spacing w:after="0" w:line="240" w:lineRule="auto"/>
        <w:ind w:left="0" w:firstLine="709"/>
        <w:jc w:val="both"/>
        <w:rPr>
          <w:rFonts w:ascii="Times New Roman" w:hAnsi="Times New Roman" w:cs="Times New Roman"/>
          <w:sz w:val="28"/>
          <w:szCs w:val="28"/>
          <w:highlight w:val="yellow"/>
        </w:rPr>
      </w:pPr>
      <w:r w:rsidRPr="006902D1">
        <w:rPr>
          <w:rFonts w:ascii="Times New Roman" w:hAnsi="Times New Roman" w:cs="Times New Roman"/>
          <w:sz w:val="26"/>
          <w:szCs w:val="26"/>
        </w:rPr>
        <w:t xml:space="preserve">Документы на проведение отбора </w:t>
      </w:r>
      <w:r w:rsidRPr="006902D1">
        <w:rPr>
          <w:rFonts w:ascii="Times New Roman" w:hAnsi="Times New Roman" w:cs="Times New Roman"/>
          <w:sz w:val="28"/>
          <w:szCs w:val="28"/>
        </w:rPr>
        <w:t>для</w:t>
      </w:r>
      <w:r w:rsidRPr="004C00B9">
        <w:rPr>
          <w:rFonts w:ascii="Times New Roman" w:hAnsi="Times New Roman" w:cs="Times New Roman"/>
          <w:sz w:val="28"/>
          <w:szCs w:val="28"/>
        </w:rPr>
        <w:t xml:space="preserve"> предоставления субсидии</w:t>
      </w:r>
      <w:r w:rsidRPr="00603335">
        <w:rPr>
          <w:rFonts w:ascii="Times New Roman" w:hAnsi="Times New Roman" w:cs="Times New Roman"/>
          <w:sz w:val="28"/>
          <w:szCs w:val="28"/>
        </w:rPr>
        <w:t xml:space="preserve"> </w:t>
      </w:r>
      <w:r w:rsidRPr="006571A4">
        <w:rPr>
          <w:rFonts w:ascii="Times New Roman" w:hAnsi="Times New Roman" w:cs="Times New Roman"/>
          <w:sz w:val="28"/>
          <w:szCs w:val="28"/>
        </w:rPr>
        <w:t>юридическим лицам</w:t>
      </w:r>
      <w:r>
        <w:rPr>
          <w:rFonts w:ascii="Times New Roman" w:hAnsi="Times New Roman" w:cs="Times New Roman"/>
          <w:sz w:val="28"/>
          <w:szCs w:val="28"/>
        </w:rPr>
        <w:t xml:space="preserve"> необходимо предоставить </w:t>
      </w:r>
      <w:r w:rsidR="00634346">
        <w:rPr>
          <w:rFonts w:ascii="Times New Roman" w:hAnsi="Times New Roman" w:cs="Times New Roman"/>
          <w:sz w:val="28"/>
          <w:szCs w:val="28"/>
        </w:rPr>
        <w:t>на бумажном носителе</w:t>
      </w:r>
      <w:r>
        <w:rPr>
          <w:rFonts w:ascii="Times New Roman" w:hAnsi="Times New Roman" w:cs="Times New Roman"/>
          <w:sz w:val="28"/>
          <w:szCs w:val="28"/>
        </w:rPr>
        <w:t xml:space="preserve"> в кабинет </w:t>
      </w:r>
      <w:r w:rsidR="0059646A">
        <w:rPr>
          <w:rFonts w:ascii="Times New Roman" w:hAnsi="Times New Roman" w:cs="Times New Roman"/>
          <w:sz w:val="28"/>
          <w:szCs w:val="28"/>
        </w:rPr>
        <w:t>№</w:t>
      </w:r>
      <w:r w:rsidR="00634346">
        <w:rPr>
          <w:rFonts w:ascii="Times New Roman" w:hAnsi="Times New Roman" w:cs="Times New Roman"/>
          <w:sz w:val="28"/>
          <w:szCs w:val="28"/>
        </w:rPr>
        <w:t xml:space="preserve"> </w:t>
      </w:r>
      <w:r>
        <w:rPr>
          <w:rFonts w:ascii="Times New Roman" w:hAnsi="Times New Roman" w:cs="Times New Roman"/>
          <w:sz w:val="28"/>
          <w:szCs w:val="28"/>
        </w:rPr>
        <w:t>202 в здании администрации Абанского района, расположенного по адресу:</w:t>
      </w:r>
      <w:r w:rsidR="00634346">
        <w:rPr>
          <w:rFonts w:ascii="Times New Roman" w:hAnsi="Times New Roman" w:cs="Times New Roman"/>
          <w:sz w:val="28"/>
          <w:szCs w:val="28"/>
        </w:rPr>
        <w:t xml:space="preserve"> </w:t>
      </w:r>
      <w:r w:rsidRPr="00DE4C64">
        <w:rPr>
          <w:rFonts w:ascii="Times New Roman" w:hAnsi="Times New Roman" w:cs="Times New Roman"/>
          <w:sz w:val="28"/>
          <w:szCs w:val="28"/>
        </w:rPr>
        <w:t>663740, Красноярский край, п. Абан, ул. Пионерская, 4 стр. 1</w:t>
      </w:r>
      <w:r w:rsidR="00634346">
        <w:rPr>
          <w:rFonts w:ascii="Times New Roman" w:hAnsi="Times New Roman" w:cs="Times New Roman"/>
          <w:sz w:val="28"/>
          <w:szCs w:val="28"/>
        </w:rPr>
        <w:t>.</w:t>
      </w:r>
    </w:p>
    <w:p w:rsidR="00F90C8F" w:rsidRPr="007B111C" w:rsidRDefault="00F90C8F" w:rsidP="00DE4C64">
      <w:pPr>
        <w:pStyle w:val="ConsPlusNormal"/>
        <w:numPr>
          <w:ilvl w:val="0"/>
          <w:numId w:val="1"/>
        </w:numPr>
        <w:ind w:left="0" w:firstLine="709"/>
        <w:jc w:val="both"/>
        <w:rPr>
          <w:rFonts w:ascii="Times New Roman" w:hAnsi="Times New Roman" w:cs="Times New Roman"/>
          <w:sz w:val="28"/>
          <w:szCs w:val="28"/>
        </w:rPr>
      </w:pPr>
      <w:r w:rsidRPr="007B111C">
        <w:rPr>
          <w:rFonts w:ascii="Times New Roman" w:hAnsi="Times New Roman" w:cs="Times New Roman"/>
          <w:sz w:val="28"/>
          <w:szCs w:val="28"/>
        </w:rPr>
        <w:t>Требования к участникам отбора:</w:t>
      </w:r>
    </w:p>
    <w:p w:rsidR="00E32FC0" w:rsidRDefault="00F90C8F">
      <w:pPr>
        <w:pStyle w:val="2"/>
        <w:shd w:val="clear" w:color="auto" w:fill="auto"/>
        <w:tabs>
          <w:tab w:val="left" w:pos="1153"/>
        </w:tabs>
        <w:spacing w:before="0" w:line="240" w:lineRule="auto"/>
        <w:ind w:firstLine="709"/>
        <w:jc w:val="both"/>
        <w:rPr>
          <w:rFonts w:ascii="Times New Roman" w:hAnsi="Times New Roman" w:cs="Times New Roman"/>
          <w:sz w:val="28"/>
          <w:szCs w:val="28"/>
        </w:rPr>
      </w:pPr>
      <w:bookmarkStart w:id="0" w:name="P104"/>
      <w:bookmarkEnd w:id="0"/>
      <w:r w:rsidRPr="00463E27">
        <w:rPr>
          <w:rFonts w:ascii="Times New Roman" w:hAnsi="Times New Roman" w:cs="Times New Roman"/>
          <w:sz w:val="28"/>
          <w:szCs w:val="28"/>
        </w:rPr>
        <w:t xml:space="preserve">1) участник отбора на первое число месяца подачи заявки не должен получать средства из бюджета Абанского </w:t>
      </w:r>
      <w:r w:rsidR="00634346">
        <w:rPr>
          <w:rFonts w:ascii="Times New Roman" w:hAnsi="Times New Roman" w:cs="Times New Roman"/>
          <w:sz w:val="28"/>
          <w:szCs w:val="28"/>
        </w:rPr>
        <w:t>муниципального округа</w:t>
      </w:r>
      <w:r w:rsidR="00634346" w:rsidRPr="00463E27">
        <w:rPr>
          <w:rFonts w:ascii="Times New Roman" w:hAnsi="Times New Roman" w:cs="Times New Roman"/>
          <w:sz w:val="28"/>
          <w:szCs w:val="28"/>
        </w:rPr>
        <w:t xml:space="preserve"> </w:t>
      </w:r>
      <w:r w:rsidRPr="00463E27">
        <w:rPr>
          <w:rFonts w:ascii="Times New Roman" w:hAnsi="Times New Roman" w:cs="Times New Roman"/>
          <w:sz w:val="28"/>
          <w:szCs w:val="28"/>
        </w:rPr>
        <w:t xml:space="preserve">на основании иных нормативных правовых актов Абанского </w:t>
      </w:r>
      <w:r w:rsidR="00634346">
        <w:rPr>
          <w:rFonts w:ascii="Times New Roman" w:hAnsi="Times New Roman" w:cs="Times New Roman"/>
          <w:sz w:val="28"/>
          <w:szCs w:val="28"/>
        </w:rPr>
        <w:t>муниципального округа</w:t>
      </w:r>
      <w:r w:rsidRPr="00463E27">
        <w:rPr>
          <w:rFonts w:ascii="Times New Roman" w:hAnsi="Times New Roman" w:cs="Times New Roman"/>
          <w:sz w:val="28"/>
          <w:szCs w:val="28"/>
        </w:rPr>
        <w:t xml:space="preserve"> на </w:t>
      </w:r>
      <w:r w:rsidR="00463E27" w:rsidRPr="00463E27">
        <w:rPr>
          <w:rFonts w:ascii="Times New Roman" w:hAnsi="Times New Roman" w:cs="Times New Roman"/>
          <w:sz w:val="28"/>
          <w:szCs w:val="28"/>
        </w:rPr>
        <w:t>возмещение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маршрутам с небольшой интенсивностью пассажиропотока.</w:t>
      </w:r>
    </w:p>
    <w:p w:rsidR="00F90C8F" w:rsidRPr="00DE4C64" w:rsidRDefault="00F90C8F" w:rsidP="00DE4C64">
      <w:pPr>
        <w:pStyle w:val="ConsPlusNormal"/>
        <w:ind w:firstLine="709"/>
        <w:jc w:val="both"/>
        <w:rPr>
          <w:rFonts w:ascii="Times New Roman" w:hAnsi="Times New Roman" w:cs="Times New Roman"/>
          <w:sz w:val="28"/>
          <w:szCs w:val="28"/>
        </w:rPr>
      </w:pPr>
      <w:r w:rsidRPr="00DE4C64">
        <w:rPr>
          <w:rFonts w:ascii="Times New Roman" w:hAnsi="Times New Roman" w:cs="Times New Roman"/>
          <w:sz w:val="28"/>
          <w:szCs w:val="28"/>
        </w:rPr>
        <w:t>2) участник отбора - юридическое лицо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w:t>
      </w:r>
    </w:p>
    <w:p w:rsidR="00F90C8F" w:rsidRPr="00DE4C64" w:rsidRDefault="00F90C8F" w:rsidP="00DE4C64">
      <w:pPr>
        <w:pStyle w:val="ConsPlusNormal"/>
        <w:ind w:firstLine="709"/>
        <w:jc w:val="both"/>
        <w:rPr>
          <w:rFonts w:ascii="Times New Roman" w:hAnsi="Times New Roman" w:cs="Times New Roman"/>
          <w:sz w:val="28"/>
          <w:szCs w:val="28"/>
        </w:rPr>
      </w:pPr>
      <w:r w:rsidRPr="00DE4C64">
        <w:rPr>
          <w:rFonts w:ascii="Times New Roman" w:hAnsi="Times New Roman" w:cs="Times New Roman"/>
          <w:sz w:val="28"/>
          <w:szCs w:val="28"/>
        </w:rPr>
        <w:lastRenderedPageBreak/>
        <w:t>3) участник отбора - индивидуальный предприниматель не должен прекратить деятельность в качестве индивидуального предпринимателя;</w:t>
      </w:r>
    </w:p>
    <w:p w:rsidR="00463E27" w:rsidRPr="00DB2F88" w:rsidRDefault="00F90C8F" w:rsidP="00463E27">
      <w:pPr>
        <w:pStyle w:val="ConsPlusNormal"/>
        <w:ind w:firstLine="709"/>
        <w:jc w:val="both"/>
        <w:rPr>
          <w:rFonts w:ascii="Times New Roman" w:hAnsi="Times New Roman" w:cs="Times New Roman"/>
          <w:sz w:val="28"/>
          <w:szCs w:val="28"/>
        </w:rPr>
      </w:pPr>
      <w:bookmarkStart w:id="1" w:name="P107"/>
      <w:bookmarkEnd w:id="1"/>
      <w:r w:rsidRPr="00DE4C64">
        <w:rPr>
          <w:rFonts w:ascii="Times New Roman" w:hAnsi="Times New Roman" w:cs="Times New Roman"/>
          <w:sz w:val="28"/>
          <w:szCs w:val="28"/>
        </w:rPr>
        <w:t>4) участник отбора - юридическое лицо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r w:rsidR="00463E27">
        <w:rPr>
          <w:rFonts w:ascii="Times New Roman" w:hAnsi="Times New Roman" w:cs="Times New Roman"/>
          <w:sz w:val="28"/>
          <w:szCs w:val="28"/>
        </w:rPr>
        <w:t>.</w:t>
      </w:r>
      <w:r w:rsidR="00463E27" w:rsidRPr="00463E27">
        <w:rPr>
          <w:rFonts w:ascii="Times New Roman" w:hAnsi="Times New Roman" w:cs="Times New Roman"/>
          <w:sz w:val="28"/>
          <w:szCs w:val="28"/>
        </w:rPr>
        <w:t xml:space="preserve"> </w:t>
      </w:r>
      <w:r w:rsidR="00463E27" w:rsidRPr="00DB2F88">
        <w:rPr>
          <w:rFonts w:ascii="Times New Roman" w:hAnsi="Times New Roman" w:cs="Times New Roman"/>
          <w:sz w:val="28"/>
          <w:szCs w:val="28"/>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90C8F" w:rsidRPr="00DE4C64" w:rsidRDefault="00F90C8F" w:rsidP="00DE4C64">
      <w:pPr>
        <w:pStyle w:val="ConsPlusNormal"/>
        <w:ind w:firstLine="709"/>
        <w:jc w:val="both"/>
        <w:rPr>
          <w:rFonts w:ascii="Times New Roman" w:hAnsi="Times New Roman" w:cs="Times New Roman"/>
          <w:sz w:val="28"/>
          <w:szCs w:val="28"/>
        </w:rPr>
      </w:pPr>
      <w:bookmarkStart w:id="2" w:name="P108"/>
      <w:bookmarkEnd w:id="2"/>
      <w:proofErr w:type="gramStart"/>
      <w:r w:rsidRPr="00DE4C64">
        <w:rPr>
          <w:rFonts w:ascii="Times New Roman" w:hAnsi="Times New Roman" w:cs="Times New Roman"/>
          <w:sz w:val="28"/>
          <w:szCs w:val="28"/>
        </w:rPr>
        <w:t xml:space="preserve">5) у участника отбора на дату предоставления справки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на едином налоговом счете отсутствует или не превышает размер, определенный </w:t>
      </w:r>
      <w:hyperlink r:id="rId6">
        <w:r w:rsidRPr="00DE4C64">
          <w:rPr>
            <w:rFonts w:ascii="Times New Roman" w:hAnsi="Times New Roman" w:cs="Times New Roman"/>
            <w:sz w:val="28"/>
            <w:szCs w:val="28"/>
          </w:rPr>
          <w:t>пунктом 3 статьи 47</w:t>
        </w:r>
      </w:hyperlink>
      <w:r w:rsidRPr="00DE4C64">
        <w:rPr>
          <w:rFonts w:ascii="Times New Roman" w:hAnsi="Times New Roman" w:cs="Times New Roman"/>
          <w:sz w:val="28"/>
          <w:szCs w:val="28"/>
        </w:rPr>
        <w:t xml:space="preserve"> Налогового кодекса Российской Федерации, задолженность по уплате налогов, сборов и страховых взносов в бюджеты бюджетной</w:t>
      </w:r>
      <w:proofErr w:type="gramEnd"/>
      <w:r w:rsidRPr="00DE4C64">
        <w:rPr>
          <w:rFonts w:ascii="Times New Roman" w:hAnsi="Times New Roman" w:cs="Times New Roman"/>
          <w:sz w:val="28"/>
          <w:szCs w:val="28"/>
        </w:rPr>
        <w:t xml:space="preserve"> системы Российской Федерации;</w:t>
      </w:r>
    </w:p>
    <w:p w:rsidR="00F90C8F" w:rsidRPr="00DE4C64" w:rsidRDefault="00F90C8F" w:rsidP="00DE4C64">
      <w:pPr>
        <w:pStyle w:val="ConsPlusNormal"/>
        <w:ind w:firstLine="709"/>
        <w:jc w:val="both"/>
        <w:rPr>
          <w:rFonts w:ascii="Times New Roman" w:hAnsi="Times New Roman" w:cs="Times New Roman"/>
          <w:sz w:val="28"/>
          <w:szCs w:val="28"/>
        </w:rPr>
      </w:pPr>
      <w:bookmarkStart w:id="3" w:name="P109"/>
      <w:bookmarkEnd w:id="3"/>
      <w:r w:rsidRPr="00DE4C64">
        <w:rPr>
          <w:rFonts w:ascii="Times New Roman" w:hAnsi="Times New Roman" w:cs="Times New Roman"/>
          <w:sz w:val="28"/>
          <w:szCs w:val="28"/>
        </w:rPr>
        <w:t>6)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w:t>
      </w:r>
    </w:p>
    <w:p w:rsidR="00F90C8F" w:rsidRPr="00DE4C64" w:rsidRDefault="00F90C8F" w:rsidP="00DE4C64">
      <w:pPr>
        <w:pStyle w:val="ConsPlusNormal"/>
        <w:ind w:firstLine="709"/>
        <w:jc w:val="both"/>
        <w:rPr>
          <w:rFonts w:ascii="Times New Roman" w:hAnsi="Times New Roman" w:cs="Times New Roman"/>
          <w:sz w:val="28"/>
          <w:szCs w:val="28"/>
        </w:rPr>
      </w:pPr>
      <w:bookmarkStart w:id="4" w:name="P110"/>
      <w:bookmarkEnd w:id="4"/>
      <w:r w:rsidRPr="00DE4C64">
        <w:rPr>
          <w:rFonts w:ascii="Times New Roman" w:hAnsi="Times New Roman" w:cs="Times New Roman"/>
          <w:sz w:val="28"/>
          <w:szCs w:val="28"/>
        </w:rPr>
        <w:t xml:space="preserve">7) участник отбора не находится в составляемых в рамках реализации полномочий, предусмотренных </w:t>
      </w:r>
      <w:hyperlink r:id="rId7">
        <w:r w:rsidRPr="00DE4C64">
          <w:rPr>
            <w:rFonts w:ascii="Times New Roman" w:hAnsi="Times New Roman" w:cs="Times New Roman"/>
            <w:sz w:val="28"/>
            <w:szCs w:val="28"/>
          </w:rPr>
          <w:t>главой VII</w:t>
        </w:r>
      </w:hyperlink>
      <w:r w:rsidRPr="00DE4C64">
        <w:rPr>
          <w:rFonts w:ascii="Times New Roman" w:hAnsi="Times New Roman" w:cs="Times New Roman"/>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w:t>
      </w:r>
      <w:proofErr w:type="gramStart"/>
      <w:r w:rsidRPr="00DE4C64">
        <w:rPr>
          <w:rFonts w:ascii="Times New Roman" w:hAnsi="Times New Roman" w:cs="Times New Roman"/>
          <w:sz w:val="28"/>
          <w:szCs w:val="28"/>
        </w:rPr>
        <w:t>связанных</w:t>
      </w:r>
      <w:proofErr w:type="gramEnd"/>
      <w:r w:rsidRPr="00DE4C64">
        <w:rPr>
          <w:rFonts w:ascii="Times New Roman" w:hAnsi="Times New Roman" w:cs="Times New Roman"/>
          <w:sz w:val="28"/>
          <w:szCs w:val="28"/>
        </w:rPr>
        <w:t xml:space="preserve"> с террористическими организациями и террористами, или с распространением оружия массового уничтожения;</w:t>
      </w:r>
    </w:p>
    <w:p w:rsidR="00F90C8F" w:rsidRPr="00DE4C64" w:rsidRDefault="00F90C8F" w:rsidP="00DE4C64">
      <w:pPr>
        <w:pStyle w:val="ConsPlusNormal"/>
        <w:ind w:firstLine="709"/>
        <w:jc w:val="both"/>
        <w:rPr>
          <w:rFonts w:ascii="Times New Roman" w:hAnsi="Times New Roman" w:cs="Times New Roman"/>
          <w:sz w:val="28"/>
          <w:szCs w:val="28"/>
        </w:rPr>
      </w:pPr>
      <w:r w:rsidRPr="00DE4C64">
        <w:rPr>
          <w:rFonts w:ascii="Times New Roman" w:hAnsi="Times New Roman" w:cs="Times New Roman"/>
          <w:sz w:val="28"/>
          <w:szCs w:val="28"/>
        </w:rPr>
        <w:t xml:space="preserve">8) участник отбора не является иностранным агентом в соответствии с Федеральным </w:t>
      </w:r>
      <w:hyperlink r:id="rId8">
        <w:r w:rsidRPr="00DE4C64">
          <w:rPr>
            <w:rFonts w:ascii="Times New Roman" w:hAnsi="Times New Roman" w:cs="Times New Roman"/>
            <w:sz w:val="28"/>
            <w:szCs w:val="28"/>
          </w:rPr>
          <w:t>законом</w:t>
        </w:r>
      </w:hyperlink>
      <w:r w:rsidRPr="00DE4C64">
        <w:rPr>
          <w:rFonts w:ascii="Times New Roman" w:hAnsi="Times New Roman" w:cs="Times New Roman"/>
          <w:sz w:val="28"/>
          <w:szCs w:val="28"/>
        </w:rPr>
        <w:t xml:space="preserve"> от 14.07.2022 № 255-ФЗ «О </w:t>
      </w:r>
      <w:proofErr w:type="gramStart"/>
      <w:r w:rsidRPr="00DE4C64">
        <w:rPr>
          <w:rFonts w:ascii="Times New Roman" w:hAnsi="Times New Roman" w:cs="Times New Roman"/>
          <w:sz w:val="28"/>
          <w:szCs w:val="28"/>
        </w:rPr>
        <w:t>контроле за</w:t>
      </w:r>
      <w:proofErr w:type="gramEnd"/>
      <w:r w:rsidRPr="00DE4C64">
        <w:rPr>
          <w:rFonts w:ascii="Times New Roman" w:hAnsi="Times New Roman" w:cs="Times New Roman"/>
          <w:sz w:val="28"/>
          <w:szCs w:val="28"/>
        </w:rPr>
        <w:t xml:space="preserve"> деятельностью лиц, находящихся под иностранным влиянием»;</w:t>
      </w:r>
    </w:p>
    <w:p w:rsidR="00634346" w:rsidRDefault="00F90C8F" w:rsidP="00634346">
      <w:pPr>
        <w:pStyle w:val="ConsPlusNormal"/>
        <w:ind w:firstLine="709"/>
        <w:jc w:val="both"/>
        <w:rPr>
          <w:rFonts w:ascii="Times New Roman" w:hAnsi="Times New Roman" w:cs="Times New Roman"/>
          <w:sz w:val="28"/>
          <w:szCs w:val="28"/>
        </w:rPr>
      </w:pPr>
      <w:bookmarkStart w:id="5" w:name="P112"/>
      <w:bookmarkEnd w:id="5"/>
      <w:r w:rsidRPr="00DE4C64">
        <w:rPr>
          <w:rFonts w:ascii="Times New Roman" w:hAnsi="Times New Roman" w:cs="Times New Roman"/>
          <w:sz w:val="28"/>
          <w:szCs w:val="28"/>
        </w:rPr>
        <w:t>9)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r w:rsidR="00634346" w:rsidRPr="00634346">
        <w:rPr>
          <w:rFonts w:ascii="Times New Roman" w:hAnsi="Times New Roman" w:cs="Times New Roman"/>
          <w:sz w:val="28"/>
          <w:szCs w:val="28"/>
        </w:rPr>
        <w:t xml:space="preserve"> </w:t>
      </w:r>
    </w:p>
    <w:p w:rsidR="00F90C8F" w:rsidRPr="00DE4C64" w:rsidRDefault="00634346" w:rsidP="00DE4C64">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Подтверждение соответствия участника отбора требованиям, предусмотренным настоящим пунктом, осуществляется путем </w:t>
      </w:r>
      <w:r>
        <w:rPr>
          <w:rFonts w:ascii="Times New Roman" w:hAnsi="Times New Roman" w:cs="Times New Roman"/>
          <w:sz w:val="28"/>
          <w:szCs w:val="28"/>
        </w:rPr>
        <w:t xml:space="preserve">декларирования </w:t>
      </w:r>
      <w:r w:rsidRPr="00DB2F88">
        <w:rPr>
          <w:rFonts w:ascii="Times New Roman" w:hAnsi="Times New Roman" w:cs="Times New Roman"/>
          <w:sz w:val="28"/>
          <w:szCs w:val="28"/>
        </w:rPr>
        <w:t>участником отбора соответстви</w:t>
      </w:r>
      <w:r>
        <w:rPr>
          <w:rFonts w:ascii="Times New Roman" w:hAnsi="Times New Roman" w:cs="Times New Roman"/>
          <w:sz w:val="28"/>
          <w:szCs w:val="28"/>
        </w:rPr>
        <w:t>я</w:t>
      </w:r>
      <w:r w:rsidRPr="00DB2F88">
        <w:rPr>
          <w:rFonts w:ascii="Times New Roman" w:hAnsi="Times New Roman" w:cs="Times New Roman"/>
          <w:sz w:val="28"/>
          <w:szCs w:val="28"/>
        </w:rPr>
        <w:t xml:space="preserve"> указанным требованиям</w:t>
      </w:r>
      <w:r>
        <w:rPr>
          <w:rFonts w:ascii="Times New Roman" w:hAnsi="Times New Roman" w:cs="Times New Roman"/>
          <w:sz w:val="28"/>
          <w:szCs w:val="28"/>
        </w:rPr>
        <w:t>.</w:t>
      </w:r>
    </w:p>
    <w:p w:rsidR="003F68D1" w:rsidRDefault="00634346" w:rsidP="003F68D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7. </w:t>
      </w:r>
      <w:r w:rsidR="00F90C8F" w:rsidRPr="00634346">
        <w:rPr>
          <w:rFonts w:ascii="Times New Roman" w:hAnsi="Times New Roman" w:cs="Times New Roman"/>
          <w:sz w:val="28"/>
          <w:szCs w:val="28"/>
        </w:rPr>
        <w:t>Категория получателей субсидий: юридические лица (за исключением государственных и муниципальных учреждений) или индивидуальные предприниматели,</w:t>
      </w:r>
      <w:r w:rsidR="001C3B7C" w:rsidRPr="00634346">
        <w:rPr>
          <w:rFonts w:ascii="Times New Roman" w:hAnsi="Times New Roman" w:cs="Times New Roman"/>
          <w:sz w:val="28"/>
          <w:szCs w:val="28"/>
        </w:rPr>
        <w:t xml:space="preserve"> осуществляющие регулярные перевозки пассажиров автомобильным транспортом по муниципальным маршрутам с небольшой интенсивностью</w:t>
      </w:r>
      <w:r>
        <w:rPr>
          <w:rFonts w:ascii="Times New Roman" w:hAnsi="Times New Roman" w:cs="Times New Roman"/>
          <w:sz w:val="28"/>
          <w:szCs w:val="28"/>
        </w:rPr>
        <w:t>,</w:t>
      </w:r>
      <w:r w:rsidR="001C3B7C" w:rsidRPr="00634346">
        <w:rPr>
          <w:rFonts w:ascii="Times New Roman" w:hAnsi="Times New Roman" w:cs="Times New Roman"/>
          <w:sz w:val="28"/>
          <w:szCs w:val="28"/>
        </w:rPr>
        <w:t xml:space="preserve"> </w:t>
      </w:r>
      <w:r w:rsidRPr="00DB2F88">
        <w:rPr>
          <w:rFonts w:ascii="Times New Roman" w:hAnsi="Times New Roman" w:cs="Times New Roman"/>
          <w:sz w:val="28"/>
          <w:szCs w:val="28"/>
        </w:rPr>
        <w:t>включенных в программу пассажирских перевозок автомобильным транспортом, субсидируемых из районного бюджета, утвержденную администрацией Абанского района (далее - программа перевозок)</w:t>
      </w:r>
      <w:r>
        <w:rPr>
          <w:rFonts w:ascii="Times New Roman" w:hAnsi="Times New Roman" w:cs="Times New Roman"/>
          <w:sz w:val="28"/>
          <w:szCs w:val="28"/>
        </w:rPr>
        <w:t>, с которыми заключен муниципальный контракт на осуществление перевозок пассажиров автомобильным транспортом в порядке, предусмотренном Федеральным законом от</w:t>
      </w:r>
      <w:r w:rsidRPr="00050FFF">
        <w:rPr>
          <w:rFonts w:ascii="Times New Roman" w:hAnsi="Times New Roman" w:cs="Times New Roman"/>
          <w:sz w:val="28"/>
          <w:szCs w:val="28"/>
        </w:rPr>
        <w:t xml:space="preserve"> </w:t>
      </w:r>
      <w:r>
        <w:rPr>
          <w:rFonts w:ascii="Times New Roman" w:hAnsi="Times New Roman" w:cs="Times New Roman"/>
          <w:sz w:val="28"/>
          <w:szCs w:val="28"/>
        </w:rPr>
        <w:t>05.04.2013 № 44-ФЗ «О контрактной системе в сфере закупок товаров, работ, услуг для обеспечения государственных и муниципальных нужд».</w:t>
      </w:r>
    </w:p>
    <w:p w:rsidR="007F1F17" w:rsidRDefault="00634346" w:rsidP="003F68D1">
      <w:pPr>
        <w:pStyle w:val="ConsPlusNormal"/>
        <w:ind w:firstLine="709"/>
        <w:jc w:val="both"/>
        <w:rPr>
          <w:rFonts w:ascii="Times New Roman" w:hAnsi="Times New Roman" w:cs="Times New Roman"/>
          <w:sz w:val="28"/>
          <w:szCs w:val="28"/>
        </w:rPr>
      </w:pPr>
      <w:r w:rsidRPr="0020036C">
        <w:rPr>
          <w:rFonts w:ascii="Times New Roman" w:hAnsi="Times New Roman" w:cs="Times New Roman"/>
          <w:sz w:val="28"/>
          <w:szCs w:val="28"/>
        </w:rPr>
        <w:t xml:space="preserve">8. </w:t>
      </w:r>
      <w:r w:rsidR="007F1F17" w:rsidRPr="0020036C">
        <w:rPr>
          <w:rFonts w:ascii="Times New Roman" w:hAnsi="Times New Roman" w:cs="Times New Roman"/>
          <w:sz w:val="28"/>
          <w:szCs w:val="28"/>
        </w:rPr>
        <w:t>Для участия в отборе участник отбора представляет заявку</w:t>
      </w:r>
      <w:r w:rsidR="0020036C" w:rsidRPr="0020036C">
        <w:rPr>
          <w:rFonts w:ascii="Times New Roman" w:hAnsi="Times New Roman" w:cs="Times New Roman"/>
          <w:sz w:val="28"/>
          <w:szCs w:val="28"/>
        </w:rPr>
        <w:t xml:space="preserve"> в бумажном формате</w:t>
      </w:r>
      <w:r w:rsidR="006A0651" w:rsidRPr="0020036C">
        <w:rPr>
          <w:rFonts w:ascii="Times New Roman" w:hAnsi="Times New Roman" w:cs="Times New Roman"/>
          <w:sz w:val="28"/>
          <w:szCs w:val="28"/>
        </w:rPr>
        <w:t xml:space="preserve"> в</w:t>
      </w:r>
      <w:r w:rsidR="0020036C" w:rsidRPr="0020036C">
        <w:rPr>
          <w:rFonts w:ascii="Times New Roman" w:hAnsi="Times New Roman" w:cs="Times New Roman"/>
          <w:sz w:val="28"/>
          <w:szCs w:val="28"/>
        </w:rPr>
        <w:t xml:space="preserve"> запечатанном конверте</w:t>
      </w:r>
      <w:r w:rsidR="007F1F17" w:rsidRPr="0020036C">
        <w:rPr>
          <w:rFonts w:ascii="Times New Roman" w:hAnsi="Times New Roman" w:cs="Times New Roman"/>
          <w:sz w:val="28"/>
          <w:szCs w:val="28"/>
        </w:rPr>
        <w:t>.</w:t>
      </w:r>
    </w:p>
    <w:p w:rsidR="00E32FC0" w:rsidRDefault="00F90C8F" w:rsidP="003F68D1">
      <w:pPr>
        <w:pStyle w:val="ConsPlusNormal"/>
        <w:ind w:firstLine="709"/>
        <w:jc w:val="both"/>
        <w:rPr>
          <w:rFonts w:ascii="Times New Roman" w:hAnsi="Times New Roman" w:cs="Times New Roman"/>
          <w:sz w:val="28"/>
          <w:szCs w:val="28"/>
        </w:rPr>
      </w:pPr>
      <w:r w:rsidRPr="00634346">
        <w:rPr>
          <w:rFonts w:ascii="Times New Roman" w:hAnsi="Times New Roman" w:cs="Times New Roman"/>
          <w:sz w:val="28"/>
          <w:szCs w:val="28"/>
        </w:rPr>
        <w:t>Заявка должна включать в себя следующие документы:</w:t>
      </w:r>
    </w:p>
    <w:p w:rsidR="00F90C8F" w:rsidRPr="00DE4C64" w:rsidRDefault="00F90C8F" w:rsidP="003F68D1">
      <w:pPr>
        <w:pStyle w:val="ConsPlusNormal"/>
        <w:ind w:firstLine="709"/>
        <w:jc w:val="both"/>
        <w:rPr>
          <w:rFonts w:ascii="Times New Roman" w:hAnsi="Times New Roman" w:cs="Times New Roman"/>
          <w:sz w:val="28"/>
          <w:szCs w:val="28"/>
        </w:rPr>
      </w:pPr>
      <w:r w:rsidRPr="00DE4C64">
        <w:rPr>
          <w:rFonts w:ascii="Times New Roman" w:hAnsi="Times New Roman" w:cs="Times New Roman"/>
          <w:sz w:val="28"/>
          <w:szCs w:val="28"/>
        </w:rPr>
        <w:t xml:space="preserve">1) </w:t>
      </w:r>
      <w:hyperlink w:anchor="P297">
        <w:r w:rsidRPr="00DE4C64">
          <w:rPr>
            <w:rFonts w:ascii="Times New Roman" w:hAnsi="Times New Roman" w:cs="Times New Roman"/>
            <w:sz w:val="28"/>
            <w:szCs w:val="28"/>
          </w:rPr>
          <w:t>заявление</w:t>
        </w:r>
      </w:hyperlink>
      <w:r w:rsidRPr="00DE4C64">
        <w:rPr>
          <w:rFonts w:ascii="Times New Roman" w:hAnsi="Times New Roman" w:cs="Times New Roman"/>
          <w:sz w:val="28"/>
          <w:szCs w:val="28"/>
        </w:rPr>
        <w:t xml:space="preserve"> на участие в отборе по форме согласно приложению № 1 (далее - заявление);</w:t>
      </w:r>
    </w:p>
    <w:p w:rsidR="00F90C8F" w:rsidRPr="00DE4C64" w:rsidRDefault="00F90C8F" w:rsidP="00DE4C64">
      <w:pPr>
        <w:pStyle w:val="ConsPlusNormal"/>
        <w:ind w:firstLine="709"/>
        <w:jc w:val="both"/>
        <w:rPr>
          <w:rFonts w:ascii="Times New Roman" w:hAnsi="Times New Roman" w:cs="Times New Roman"/>
          <w:sz w:val="28"/>
          <w:szCs w:val="28"/>
        </w:rPr>
      </w:pPr>
      <w:r w:rsidRPr="00DE4C64">
        <w:rPr>
          <w:rFonts w:ascii="Times New Roman" w:hAnsi="Times New Roman" w:cs="Times New Roman"/>
          <w:sz w:val="28"/>
          <w:szCs w:val="28"/>
        </w:rPr>
        <w:t>2) копию документа, подтверждающего полномочия руководителя участника отбора - юридического лица, иного лица, представляющего интересы участника отбора (в случае представления документов представителем участника отбора), на подачу заявки и (или) на подписание документов участников отбора;</w:t>
      </w:r>
    </w:p>
    <w:p w:rsidR="00F90C8F" w:rsidRPr="00DE4C64" w:rsidRDefault="00F90C8F" w:rsidP="00DE4C64">
      <w:pPr>
        <w:pStyle w:val="ConsPlusNormal"/>
        <w:ind w:firstLine="709"/>
        <w:jc w:val="both"/>
        <w:rPr>
          <w:rFonts w:ascii="Times New Roman" w:hAnsi="Times New Roman" w:cs="Times New Roman"/>
          <w:sz w:val="28"/>
          <w:szCs w:val="28"/>
        </w:rPr>
      </w:pPr>
      <w:bookmarkStart w:id="6" w:name="P122"/>
      <w:bookmarkEnd w:id="6"/>
      <w:r w:rsidRPr="00DE4C64">
        <w:rPr>
          <w:rFonts w:ascii="Times New Roman" w:hAnsi="Times New Roman" w:cs="Times New Roman"/>
          <w:sz w:val="28"/>
          <w:szCs w:val="28"/>
        </w:rPr>
        <w:t>3) выписку из единого государственного реестра юридических лиц, выписку из единого государственного реестра индивидуальных предпринимателей в отношении участника отбора, полученную участником отбора не ранее 20 рабочих дней до даты подачи заявки (представляется по собственной инициативе);</w:t>
      </w:r>
    </w:p>
    <w:p w:rsidR="00F90C8F" w:rsidRPr="00DE4C64" w:rsidRDefault="00F90C8F" w:rsidP="002B2C8F">
      <w:pPr>
        <w:pStyle w:val="ConsPlusNormal"/>
        <w:ind w:firstLine="709"/>
        <w:jc w:val="both"/>
        <w:rPr>
          <w:rFonts w:ascii="Times New Roman" w:hAnsi="Times New Roman" w:cs="Times New Roman"/>
          <w:sz w:val="28"/>
          <w:szCs w:val="28"/>
        </w:rPr>
      </w:pPr>
      <w:bookmarkStart w:id="7" w:name="P123"/>
      <w:bookmarkEnd w:id="7"/>
      <w:r w:rsidRPr="00DE4C64">
        <w:rPr>
          <w:rFonts w:ascii="Times New Roman" w:hAnsi="Times New Roman" w:cs="Times New Roman"/>
          <w:sz w:val="28"/>
          <w:szCs w:val="28"/>
        </w:rPr>
        <w:t>4) справку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выданной территориальным органом Федеральной налоговой службы, по состоянию на дату не ранее 20 рабочих дней до даты подачи заявки (представляется по собственной инициативе);</w:t>
      </w:r>
    </w:p>
    <w:p w:rsidR="00E32FC0" w:rsidRDefault="00F90C8F" w:rsidP="002B2C8F">
      <w:pPr>
        <w:pStyle w:val="2"/>
        <w:shd w:val="clear" w:color="auto" w:fill="auto"/>
        <w:tabs>
          <w:tab w:val="left" w:pos="1153"/>
        </w:tabs>
        <w:spacing w:before="0" w:line="240" w:lineRule="auto"/>
        <w:ind w:firstLine="709"/>
        <w:jc w:val="both"/>
        <w:rPr>
          <w:rFonts w:ascii="Times New Roman" w:hAnsi="Times New Roman" w:cs="Times New Roman"/>
          <w:sz w:val="28"/>
          <w:szCs w:val="28"/>
        </w:rPr>
      </w:pPr>
      <w:r w:rsidRPr="001C3B7C">
        <w:rPr>
          <w:rFonts w:ascii="Times New Roman" w:hAnsi="Times New Roman" w:cs="Times New Roman"/>
          <w:sz w:val="28"/>
          <w:szCs w:val="28"/>
        </w:rPr>
        <w:t>5) справку, подтверждающую, что на первое число месяца подачи заявки участник отбора не я</w:t>
      </w:r>
      <w:r w:rsidR="001C3B7C" w:rsidRPr="001C3B7C">
        <w:rPr>
          <w:rFonts w:ascii="Times New Roman" w:hAnsi="Times New Roman" w:cs="Times New Roman"/>
          <w:sz w:val="28"/>
          <w:szCs w:val="28"/>
        </w:rPr>
        <w:t xml:space="preserve">вляется получателем средств из </w:t>
      </w:r>
      <w:r w:rsidRPr="001C3B7C">
        <w:rPr>
          <w:rFonts w:ascii="Times New Roman" w:hAnsi="Times New Roman" w:cs="Times New Roman"/>
          <w:sz w:val="28"/>
          <w:szCs w:val="28"/>
        </w:rPr>
        <w:t xml:space="preserve">бюджета </w:t>
      </w:r>
      <w:r w:rsidR="001C3B7C" w:rsidRPr="001C3B7C">
        <w:rPr>
          <w:rFonts w:ascii="Times New Roman" w:hAnsi="Times New Roman" w:cs="Times New Roman"/>
          <w:sz w:val="28"/>
          <w:szCs w:val="28"/>
        </w:rPr>
        <w:t xml:space="preserve">Абанского </w:t>
      </w:r>
      <w:r w:rsidR="007F1F17">
        <w:rPr>
          <w:rFonts w:ascii="Times New Roman" w:hAnsi="Times New Roman" w:cs="Times New Roman"/>
          <w:sz w:val="28"/>
          <w:szCs w:val="28"/>
        </w:rPr>
        <w:t xml:space="preserve">муниципального округа </w:t>
      </w:r>
      <w:r w:rsidRPr="001C3B7C">
        <w:rPr>
          <w:rFonts w:ascii="Times New Roman" w:hAnsi="Times New Roman" w:cs="Times New Roman"/>
          <w:sz w:val="28"/>
          <w:szCs w:val="28"/>
        </w:rPr>
        <w:t xml:space="preserve">на основании иных нормативных правовых актов </w:t>
      </w:r>
      <w:r w:rsidR="001C3B7C" w:rsidRPr="001C3B7C">
        <w:rPr>
          <w:rFonts w:ascii="Times New Roman" w:hAnsi="Times New Roman" w:cs="Times New Roman"/>
          <w:sz w:val="28"/>
          <w:szCs w:val="28"/>
        </w:rPr>
        <w:t xml:space="preserve">Абанского </w:t>
      </w:r>
      <w:r w:rsidR="007F1F17">
        <w:rPr>
          <w:rFonts w:ascii="Times New Roman" w:hAnsi="Times New Roman" w:cs="Times New Roman"/>
          <w:sz w:val="28"/>
          <w:szCs w:val="28"/>
        </w:rPr>
        <w:t>муниципального округа</w:t>
      </w:r>
      <w:r w:rsidR="007F1F17" w:rsidRPr="001C3B7C">
        <w:rPr>
          <w:rFonts w:ascii="Times New Roman" w:hAnsi="Times New Roman" w:cs="Times New Roman"/>
          <w:sz w:val="28"/>
          <w:szCs w:val="28"/>
        </w:rPr>
        <w:t xml:space="preserve"> </w:t>
      </w:r>
      <w:r w:rsidR="001C3B7C" w:rsidRPr="001C3B7C">
        <w:rPr>
          <w:rFonts w:ascii="Times New Roman" w:hAnsi="Times New Roman" w:cs="Times New Roman"/>
          <w:sz w:val="28"/>
          <w:szCs w:val="28"/>
        </w:rPr>
        <w:t xml:space="preserve">на </w:t>
      </w:r>
      <w:r w:rsidR="007F1F17" w:rsidRPr="00DB2F88">
        <w:rPr>
          <w:rFonts w:ascii="Times New Roman" w:hAnsi="Times New Roman" w:cs="Times New Roman"/>
          <w:sz w:val="28"/>
          <w:szCs w:val="28"/>
        </w:rPr>
        <w:t>возмещение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маршрутам с небольшой интенсивностью пассажиропотока</w:t>
      </w:r>
      <w:r w:rsidRPr="001C3B7C">
        <w:rPr>
          <w:rFonts w:ascii="Times New Roman" w:hAnsi="Times New Roman" w:cs="Times New Roman"/>
          <w:sz w:val="28"/>
          <w:szCs w:val="28"/>
        </w:rPr>
        <w:t>, составленную в произвольной форме, подписанную руководителем участника отбора - юридического лица, индивидуальным предпринимателем или уполномоченным ими лицом и скрепленную печатью участника отбора (при ее наличии);</w:t>
      </w:r>
    </w:p>
    <w:p w:rsidR="00F90C8F" w:rsidRPr="00DE4C64" w:rsidRDefault="00F90C8F" w:rsidP="00DE4C64">
      <w:pPr>
        <w:pStyle w:val="ConsPlusNormal"/>
        <w:ind w:firstLine="709"/>
        <w:jc w:val="both"/>
        <w:rPr>
          <w:rFonts w:ascii="Times New Roman" w:hAnsi="Times New Roman" w:cs="Times New Roman"/>
          <w:sz w:val="28"/>
          <w:szCs w:val="28"/>
        </w:rPr>
      </w:pPr>
      <w:bookmarkStart w:id="8" w:name="P125"/>
      <w:bookmarkEnd w:id="8"/>
      <w:r w:rsidRPr="00DE4C64">
        <w:rPr>
          <w:rFonts w:ascii="Times New Roman" w:hAnsi="Times New Roman" w:cs="Times New Roman"/>
          <w:sz w:val="28"/>
          <w:szCs w:val="28"/>
        </w:rPr>
        <w:t xml:space="preserve">6) справку об отсутствии запрашиваемой информации в реестре дисквалифицированных лиц, выданную территориальным органом Федеральной налоговой службы не ранее 20 рабочих дней до даты подачи </w:t>
      </w:r>
      <w:r w:rsidR="00A56FCE">
        <w:rPr>
          <w:rFonts w:ascii="Times New Roman" w:hAnsi="Times New Roman" w:cs="Times New Roman"/>
          <w:sz w:val="28"/>
          <w:szCs w:val="28"/>
        </w:rPr>
        <w:t>предложения</w:t>
      </w:r>
      <w:r w:rsidRPr="00DE4C64">
        <w:rPr>
          <w:rFonts w:ascii="Times New Roman" w:hAnsi="Times New Roman" w:cs="Times New Roman"/>
          <w:sz w:val="28"/>
          <w:szCs w:val="28"/>
        </w:rPr>
        <w:t xml:space="preserve"> (представляется по собственной инициативе);</w:t>
      </w:r>
    </w:p>
    <w:p w:rsidR="00F90C8F" w:rsidRPr="00DE4C64" w:rsidRDefault="00F90C8F" w:rsidP="00DE4C64">
      <w:pPr>
        <w:pStyle w:val="ConsPlusNormal"/>
        <w:ind w:firstLine="709"/>
        <w:jc w:val="both"/>
        <w:rPr>
          <w:rFonts w:ascii="Times New Roman" w:hAnsi="Times New Roman" w:cs="Times New Roman"/>
          <w:sz w:val="28"/>
          <w:szCs w:val="28"/>
        </w:rPr>
      </w:pPr>
      <w:r w:rsidRPr="00DE4C64">
        <w:rPr>
          <w:rFonts w:ascii="Times New Roman" w:hAnsi="Times New Roman" w:cs="Times New Roman"/>
          <w:sz w:val="28"/>
          <w:szCs w:val="28"/>
        </w:rPr>
        <w:lastRenderedPageBreak/>
        <w:t>7) документы, позволяющие идентифицировать сведения о лицах, указанных в справке об отсутствии запрашиваемой информации, с лицами, фактически занимающими должности руководителя, членов коллегиального исполнительного органа, лица, исполняющего функции единоличного исполнительного органа или главного бухгалтера участника отбора, являющегося юридическим лицом, с индивидуальным предпринимателем;</w:t>
      </w:r>
    </w:p>
    <w:p w:rsidR="00F90C8F" w:rsidRPr="00DE4C64" w:rsidRDefault="00F90C8F" w:rsidP="00DE4C64">
      <w:pPr>
        <w:pStyle w:val="ConsPlusNormal"/>
        <w:ind w:firstLine="709"/>
        <w:jc w:val="both"/>
        <w:rPr>
          <w:rFonts w:ascii="Times New Roman" w:hAnsi="Times New Roman" w:cs="Times New Roman"/>
          <w:sz w:val="28"/>
          <w:szCs w:val="28"/>
        </w:rPr>
      </w:pPr>
      <w:r w:rsidRPr="00DE4C64">
        <w:rPr>
          <w:rFonts w:ascii="Times New Roman" w:hAnsi="Times New Roman" w:cs="Times New Roman"/>
          <w:sz w:val="28"/>
          <w:szCs w:val="28"/>
        </w:rPr>
        <w:t>8) справку участника отбора - юридического лица об отсутствии факта приостановления его деятельности в порядке, предусмотренном законодательством Российской Федерации, подписанную участником отбора;</w:t>
      </w:r>
    </w:p>
    <w:p w:rsidR="00F90C8F" w:rsidRPr="00DE4C64" w:rsidRDefault="00F90C8F" w:rsidP="00DE4C64">
      <w:pPr>
        <w:pStyle w:val="ConsPlusNormal"/>
        <w:ind w:firstLine="709"/>
        <w:jc w:val="both"/>
        <w:rPr>
          <w:rFonts w:ascii="Times New Roman" w:hAnsi="Times New Roman" w:cs="Times New Roman"/>
          <w:sz w:val="28"/>
          <w:szCs w:val="28"/>
        </w:rPr>
      </w:pPr>
      <w:r w:rsidRPr="00DE4C64">
        <w:rPr>
          <w:rFonts w:ascii="Times New Roman" w:hAnsi="Times New Roman" w:cs="Times New Roman"/>
          <w:sz w:val="28"/>
          <w:szCs w:val="28"/>
        </w:rPr>
        <w:t xml:space="preserve">9) копию </w:t>
      </w:r>
      <w:r w:rsidR="007F1F17">
        <w:rPr>
          <w:rFonts w:ascii="Times New Roman" w:hAnsi="Times New Roman" w:cs="Times New Roman"/>
          <w:sz w:val="28"/>
          <w:szCs w:val="28"/>
        </w:rPr>
        <w:t>у</w:t>
      </w:r>
      <w:r w:rsidRPr="00DE4C64">
        <w:rPr>
          <w:rFonts w:ascii="Times New Roman" w:hAnsi="Times New Roman" w:cs="Times New Roman"/>
          <w:sz w:val="28"/>
          <w:szCs w:val="28"/>
        </w:rPr>
        <w:t>става (представляется участником отбора - юридическим лицом), которая должна быть заверена руководителем юридического лица или уполномоченным им лицом;</w:t>
      </w:r>
    </w:p>
    <w:p w:rsidR="00F90C8F" w:rsidRPr="00DE4C64" w:rsidRDefault="00F90C8F" w:rsidP="00DE4C64">
      <w:pPr>
        <w:pStyle w:val="ConsPlusNormal"/>
        <w:ind w:firstLine="709"/>
        <w:jc w:val="both"/>
        <w:rPr>
          <w:rFonts w:ascii="Times New Roman" w:hAnsi="Times New Roman" w:cs="Times New Roman"/>
          <w:sz w:val="28"/>
          <w:szCs w:val="28"/>
        </w:rPr>
      </w:pPr>
      <w:bookmarkStart w:id="9" w:name="P129"/>
      <w:bookmarkEnd w:id="9"/>
      <w:r w:rsidRPr="00DE4C64">
        <w:rPr>
          <w:rFonts w:ascii="Times New Roman" w:hAnsi="Times New Roman" w:cs="Times New Roman"/>
          <w:sz w:val="28"/>
          <w:szCs w:val="28"/>
        </w:rPr>
        <w:t xml:space="preserve">10) выписку из реестра лицензий на осуществление деятельности по перевозке пассажиров </w:t>
      </w:r>
      <w:r w:rsidR="00A56FCE">
        <w:rPr>
          <w:rFonts w:ascii="Times New Roman" w:hAnsi="Times New Roman" w:cs="Times New Roman"/>
          <w:sz w:val="28"/>
          <w:szCs w:val="28"/>
        </w:rPr>
        <w:t>и иных лиц автобусами</w:t>
      </w:r>
      <w:r w:rsidRPr="00DE4C64">
        <w:rPr>
          <w:rFonts w:ascii="Times New Roman" w:hAnsi="Times New Roman" w:cs="Times New Roman"/>
          <w:sz w:val="28"/>
          <w:szCs w:val="28"/>
        </w:rPr>
        <w:t xml:space="preserve"> (представляется по собственной инициативе);</w:t>
      </w:r>
    </w:p>
    <w:p w:rsidR="00F90C8F" w:rsidRPr="00DE4C64" w:rsidRDefault="00F90C8F" w:rsidP="00DE4C64">
      <w:pPr>
        <w:pStyle w:val="ConsPlusNormal"/>
        <w:ind w:firstLine="709"/>
        <w:jc w:val="both"/>
        <w:rPr>
          <w:rFonts w:ascii="Times New Roman" w:hAnsi="Times New Roman" w:cs="Times New Roman"/>
          <w:sz w:val="28"/>
          <w:szCs w:val="28"/>
        </w:rPr>
      </w:pPr>
      <w:r w:rsidRPr="00DE4C64">
        <w:rPr>
          <w:rFonts w:ascii="Times New Roman" w:hAnsi="Times New Roman" w:cs="Times New Roman"/>
          <w:sz w:val="28"/>
          <w:szCs w:val="28"/>
        </w:rPr>
        <w:t>1</w:t>
      </w:r>
      <w:r w:rsidR="00F53F10">
        <w:rPr>
          <w:rFonts w:ascii="Times New Roman" w:hAnsi="Times New Roman" w:cs="Times New Roman"/>
          <w:sz w:val="28"/>
          <w:szCs w:val="28"/>
        </w:rPr>
        <w:t>1</w:t>
      </w:r>
      <w:r w:rsidRPr="00DE4C64">
        <w:rPr>
          <w:rFonts w:ascii="Times New Roman" w:hAnsi="Times New Roman" w:cs="Times New Roman"/>
          <w:sz w:val="28"/>
          <w:szCs w:val="28"/>
        </w:rPr>
        <w:t>) выписку из реестра акционеров общества на каждого участника (акционера), полученную не ранее двадцати рабочих дней до даты подачи заявки (представляется участником отбора - акционерным обществом, имеющим двух и более участников (акционеров);</w:t>
      </w:r>
    </w:p>
    <w:p w:rsidR="00F90C8F" w:rsidRDefault="00F90C8F" w:rsidP="00DE4C64">
      <w:pPr>
        <w:pStyle w:val="ConsPlusNormal"/>
        <w:ind w:firstLine="709"/>
        <w:jc w:val="both"/>
        <w:rPr>
          <w:rFonts w:ascii="Times New Roman" w:hAnsi="Times New Roman" w:cs="Times New Roman"/>
          <w:sz w:val="28"/>
          <w:szCs w:val="28"/>
        </w:rPr>
      </w:pPr>
      <w:r w:rsidRPr="00DE4C64">
        <w:rPr>
          <w:rFonts w:ascii="Times New Roman" w:hAnsi="Times New Roman" w:cs="Times New Roman"/>
          <w:sz w:val="28"/>
          <w:szCs w:val="28"/>
        </w:rPr>
        <w:t>1</w:t>
      </w:r>
      <w:r w:rsidR="00F53F10">
        <w:rPr>
          <w:rFonts w:ascii="Times New Roman" w:hAnsi="Times New Roman" w:cs="Times New Roman"/>
          <w:sz w:val="28"/>
          <w:szCs w:val="28"/>
        </w:rPr>
        <w:t>2</w:t>
      </w:r>
      <w:r w:rsidRPr="00DE4C64">
        <w:rPr>
          <w:rFonts w:ascii="Times New Roman" w:hAnsi="Times New Roman" w:cs="Times New Roman"/>
          <w:sz w:val="28"/>
          <w:szCs w:val="28"/>
        </w:rPr>
        <w:t xml:space="preserve">) </w:t>
      </w:r>
      <w:hyperlink w:anchor="P1027">
        <w:r w:rsidRPr="00DE4C64">
          <w:rPr>
            <w:rFonts w:ascii="Times New Roman" w:hAnsi="Times New Roman" w:cs="Times New Roman"/>
            <w:sz w:val="28"/>
            <w:szCs w:val="28"/>
          </w:rPr>
          <w:t>согласие</w:t>
        </w:r>
      </w:hyperlink>
      <w:r w:rsidRPr="00DE4C64">
        <w:rPr>
          <w:rFonts w:ascii="Times New Roman" w:hAnsi="Times New Roman" w:cs="Times New Roman"/>
          <w:sz w:val="28"/>
          <w:szCs w:val="28"/>
        </w:rPr>
        <w:t xml:space="preserve">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отбора, являющегося юридическим лицом, участника отбора - индивидуального предпринимателя, представителя участника отбора, действующего по доверенности, на обработку персональных данных в соответствии с требованиями Федерального </w:t>
      </w:r>
      <w:hyperlink r:id="rId9">
        <w:r w:rsidRPr="00DE4C64">
          <w:rPr>
            <w:rFonts w:ascii="Times New Roman" w:hAnsi="Times New Roman" w:cs="Times New Roman"/>
            <w:sz w:val="28"/>
            <w:szCs w:val="28"/>
          </w:rPr>
          <w:t>закона</w:t>
        </w:r>
      </w:hyperlink>
      <w:r w:rsidRPr="00DE4C64">
        <w:rPr>
          <w:rFonts w:ascii="Times New Roman" w:hAnsi="Times New Roman" w:cs="Times New Roman"/>
          <w:sz w:val="28"/>
          <w:szCs w:val="28"/>
        </w:rPr>
        <w:t xml:space="preserve"> от 27.07.2006 № 152-ФЗ «О персональных данных» </w:t>
      </w:r>
      <w:r w:rsidR="00A56FCE">
        <w:rPr>
          <w:rFonts w:ascii="Times New Roman" w:hAnsi="Times New Roman" w:cs="Times New Roman"/>
          <w:sz w:val="28"/>
          <w:szCs w:val="28"/>
        </w:rPr>
        <w:t>по форме согласно приложению № 7</w:t>
      </w:r>
      <w:r w:rsidRPr="00DE4C64">
        <w:rPr>
          <w:rFonts w:ascii="Times New Roman" w:hAnsi="Times New Roman" w:cs="Times New Roman"/>
          <w:sz w:val="28"/>
          <w:szCs w:val="28"/>
        </w:rPr>
        <w:t>.</w:t>
      </w:r>
    </w:p>
    <w:p w:rsidR="007F1F17" w:rsidRPr="00DE018B" w:rsidRDefault="007F1F17" w:rsidP="007F1F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Pr="00DB2F88">
        <w:rPr>
          <w:rFonts w:ascii="Times New Roman" w:hAnsi="Times New Roman" w:cs="Times New Roman"/>
          <w:sz w:val="28"/>
          <w:szCs w:val="28"/>
        </w:rPr>
        <w:t xml:space="preserve">Документы, указанные </w:t>
      </w:r>
      <w:r w:rsidRPr="00DE018B">
        <w:rPr>
          <w:rFonts w:ascii="Times New Roman" w:hAnsi="Times New Roman" w:cs="Times New Roman"/>
          <w:sz w:val="28"/>
          <w:szCs w:val="28"/>
        </w:rPr>
        <w:t xml:space="preserve">в </w:t>
      </w:r>
      <w:hyperlink w:anchor="P114">
        <w:r w:rsidRPr="008E32DD">
          <w:rPr>
            <w:rFonts w:ascii="Times New Roman" w:hAnsi="Times New Roman" w:cs="Times New Roman"/>
            <w:sz w:val="28"/>
            <w:szCs w:val="28"/>
          </w:rPr>
          <w:t xml:space="preserve">пункте </w:t>
        </w:r>
        <w:r>
          <w:rPr>
            <w:rFonts w:ascii="Times New Roman" w:hAnsi="Times New Roman" w:cs="Times New Roman"/>
            <w:sz w:val="28"/>
            <w:szCs w:val="28"/>
          </w:rPr>
          <w:t>8</w:t>
        </w:r>
      </w:hyperlink>
      <w:r w:rsidRPr="00DE018B">
        <w:rPr>
          <w:rFonts w:ascii="Times New Roman" w:hAnsi="Times New Roman" w:cs="Times New Roman"/>
          <w:sz w:val="28"/>
          <w:szCs w:val="28"/>
        </w:rPr>
        <w:t>, должны соответствовать следующим требованиям:</w:t>
      </w:r>
    </w:p>
    <w:p w:rsidR="007F1F17" w:rsidRPr="00DE018B" w:rsidRDefault="007F1F17" w:rsidP="007F1F17">
      <w:pPr>
        <w:pStyle w:val="ConsPlusNormal"/>
        <w:ind w:firstLine="709"/>
        <w:jc w:val="both"/>
        <w:rPr>
          <w:rFonts w:ascii="Times New Roman" w:hAnsi="Times New Roman" w:cs="Times New Roman"/>
          <w:sz w:val="28"/>
          <w:szCs w:val="28"/>
        </w:rPr>
      </w:pPr>
      <w:r w:rsidRPr="00DE018B">
        <w:rPr>
          <w:rFonts w:ascii="Times New Roman" w:hAnsi="Times New Roman" w:cs="Times New Roman"/>
          <w:sz w:val="28"/>
          <w:szCs w:val="28"/>
        </w:rPr>
        <w:t>1) выполнены с использованием технических средств, без подчисток, исправлений, неустановленных сокращений и формулировок, допускающих двоякое толкование;</w:t>
      </w:r>
    </w:p>
    <w:p w:rsidR="007F1F17" w:rsidRPr="00DE018B" w:rsidRDefault="007F1F17" w:rsidP="007F1F17">
      <w:pPr>
        <w:pStyle w:val="ConsPlusNormal"/>
        <w:ind w:firstLine="709"/>
        <w:jc w:val="both"/>
        <w:rPr>
          <w:rFonts w:ascii="Times New Roman" w:hAnsi="Times New Roman" w:cs="Times New Roman"/>
          <w:sz w:val="28"/>
          <w:szCs w:val="28"/>
        </w:rPr>
      </w:pPr>
      <w:r w:rsidRPr="00DE018B">
        <w:rPr>
          <w:rFonts w:ascii="Times New Roman" w:hAnsi="Times New Roman" w:cs="Times New Roman"/>
          <w:sz w:val="28"/>
          <w:szCs w:val="28"/>
        </w:rPr>
        <w:t xml:space="preserve">2) </w:t>
      </w:r>
      <w:proofErr w:type="gramStart"/>
      <w:r w:rsidRPr="00DE018B">
        <w:rPr>
          <w:rFonts w:ascii="Times New Roman" w:hAnsi="Times New Roman" w:cs="Times New Roman"/>
          <w:sz w:val="28"/>
          <w:szCs w:val="28"/>
        </w:rPr>
        <w:t>подписаны</w:t>
      </w:r>
      <w:proofErr w:type="gramEnd"/>
      <w:r w:rsidRPr="00DE018B">
        <w:rPr>
          <w:rFonts w:ascii="Times New Roman" w:hAnsi="Times New Roman" w:cs="Times New Roman"/>
          <w:sz w:val="28"/>
          <w:szCs w:val="28"/>
        </w:rPr>
        <w:t xml:space="preserve"> в соответствии с требованиями </w:t>
      </w:r>
      <w:hyperlink w:anchor="P114">
        <w:r w:rsidRPr="008E32DD">
          <w:rPr>
            <w:rFonts w:ascii="Times New Roman" w:hAnsi="Times New Roman" w:cs="Times New Roman"/>
            <w:sz w:val="28"/>
            <w:szCs w:val="28"/>
          </w:rPr>
          <w:t>абзаца первого пункта 2.9</w:t>
        </w:r>
      </w:hyperlink>
      <w:r w:rsidRPr="00DE018B">
        <w:rPr>
          <w:rFonts w:ascii="Times New Roman" w:hAnsi="Times New Roman" w:cs="Times New Roman"/>
          <w:sz w:val="28"/>
          <w:szCs w:val="28"/>
        </w:rPr>
        <w:t xml:space="preserve"> Порядка (за исключением документов, предусмотренных </w:t>
      </w:r>
      <w:hyperlink w:anchor="P119">
        <w:r w:rsidRPr="008E32DD">
          <w:rPr>
            <w:rFonts w:ascii="Times New Roman" w:hAnsi="Times New Roman" w:cs="Times New Roman"/>
            <w:sz w:val="28"/>
            <w:szCs w:val="28"/>
          </w:rPr>
          <w:t>абзацами шестым</w:t>
        </w:r>
      </w:hyperlink>
      <w:r w:rsidRPr="00DE018B">
        <w:rPr>
          <w:rFonts w:ascii="Times New Roman" w:hAnsi="Times New Roman" w:cs="Times New Roman"/>
          <w:sz w:val="28"/>
          <w:szCs w:val="28"/>
        </w:rPr>
        <w:t xml:space="preserve">, </w:t>
      </w:r>
      <w:hyperlink w:anchor="P120">
        <w:r w:rsidRPr="008E32DD">
          <w:rPr>
            <w:rFonts w:ascii="Times New Roman" w:hAnsi="Times New Roman" w:cs="Times New Roman"/>
            <w:sz w:val="28"/>
            <w:szCs w:val="28"/>
          </w:rPr>
          <w:t>седьмым</w:t>
        </w:r>
      </w:hyperlink>
      <w:r w:rsidRPr="00DE018B">
        <w:rPr>
          <w:rFonts w:ascii="Times New Roman" w:hAnsi="Times New Roman" w:cs="Times New Roman"/>
          <w:sz w:val="28"/>
          <w:szCs w:val="28"/>
        </w:rPr>
        <w:t xml:space="preserve">, </w:t>
      </w:r>
      <w:hyperlink w:anchor="P122">
        <w:r w:rsidRPr="008E32DD">
          <w:rPr>
            <w:rFonts w:ascii="Times New Roman" w:hAnsi="Times New Roman" w:cs="Times New Roman"/>
            <w:sz w:val="28"/>
            <w:szCs w:val="28"/>
          </w:rPr>
          <w:t>девятым</w:t>
        </w:r>
      </w:hyperlink>
      <w:r w:rsidRPr="00DE018B">
        <w:rPr>
          <w:rFonts w:ascii="Times New Roman" w:hAnsi="Times New Roman" w:cs="Times New Roman"/>
          <w:sz w:val="28"/>
          <w:szCs w:val="28"/>
        </w:rPr>
        <w:t xml:space="preserve">, </w:t>
      </w:r>
      <w:hyperlink w:anchor="P126">
        <w:r w:rsidRPr="008E32DD">
          <w:rPr>
            <w:rFonts w:ascii="Times New Roman" w:hAnsi="Times New Roman" w:cs="Times New Roman"/>
            <w:sz w:val="28"/>
            <w:szCs w:val="28"/>
          </w:rPr>
          <w:t>тринадцатым пункта 2.9</w:t>
        </w:r>
      </w:hyperlink>
      <w:r w:rsidRPr="00DE018B">
        <w:rPr>
          <w:rFonts w:ascii="Times New Roman" w:hAnsi="Times New Roman" w:cs="Times New Roman"/>
          <w:sz w:val="28"/>
          <w:szCs w:val="28"/>
        </w:rPr>
        <w:t xml:space="preserve"> Порядка);</w:t>
      </w:r>
    </w:p>
    <w:p w:rsidR="007F1F17" w:rsidRPr="00DB2F88" w:rsidRDefault="007F1F17" w:rsidP="007F1F17">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3) подаваться прочтению.</w:t>
      </w:r>
    </w:p>
    <w:p w:rsidR="007F1F17" w:rsidRPr="00DB2F88" w:rsidRDefault="007F1F17" w:rsidP="007F1F17">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Участники отбора в соответствии с законодательством Российской Федерации несут ответственность за полноту и достоверность сведений, содержащихся в заявке.</w:t>
      </w:r>
    </w:p>
    <w:p w:rsidR="00985436" w:rsidRPr="00DB2F88" w:rsidRDefault="007F1F17" w:rsidP="00985436">
      <w:pPr>
        <w:pStyle w:val="ConsPlusNormal"/>
        <w:ind w:firstLine="709"/>
        <w:jc w:val="both"/>
        <w:rPr>
          <w:rFonts w:ascii="Times New Roman" w:hAnsi="Times New Roman" w:cs="Times New Roman"/>
          <w:sz w:val="28"/>
          <w:szCs w:val="28"/>
        </w:rPr>
      </w:pPr>
      <w:bookmarkStart w:id="10" w:name="P137"/>
      <w:bookmarkEnd w:id="10"/>
      <w:r>
        <w:rPr>
          <w:rFonts w:ascii="Times New Roman" w:hAnsi="Times New Roman" w:cs="Times New Roman"/>
          <w:sz w:val="28"/>
          <w:szCs w:val="28"/>
        </w:rPr>
        <w:t xml:space="preserve">10. </w:t>
      </w:r>
      <w:r w:rsidR="00985436" w:rsidRPr="00DB2F88">
        <w:rPr>
          <w:rFonts w:ascii="Times New Roman" w:hAnsi="Times New Roman" w:cs="Times New Roman"/>
          <w:sz w:val="28"/>
          <w:szCs w:val="28"/>
        </w:rPr>
        <w:t>Участник отбора вправе отозвать заявку по собственной инициативе в личном кабинете до окончания срока приема заявок, указанного в объявлении, в том числе на доработку.</w:t>
      </w:r>
    </w:p>
    <w:p w:rsidR="00985436" w:rsidRPr="00DB2F88" w:rsidRDefault="00985436" w:rsidP="00985436">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При отзыве заявки участником отбора уполномоченный орган осуществляет возврат заявки в день отзыва заявки участником отбора.</w:t>
      </w:r>
    </w:p>
    <w:p w:rsidR="00985436" w:rsidRPr="00DB2F88" w:rsidRDefault="00985436" w:rsidP="00985436">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Внесение изменений в заявку осуществляется заявителем до дня окончания срока приема заявок путем </w:t>
      </w:r>
      <w:r>
        <w:rPr>
          <w:rFonts w:ascii="Times New Roman" w:hAnsi="Times New Roman" w:cs="Times New Roman"/>
          <w:sz w:val="28"/>
          <w:szCs w:val="28"/>
        </w:rPr>
        <w:t xml:space="preserve">подачи </w:t>
      </w:r>
      <w:r w:rsidRPr="00DB2F88">
        <w:rPr>
          <w:rFonts w:ascii="Times New Roman" w:hAnsi="Times New Roman" w:cs="Times New Roman"/>
          <w:sz w:val="28"/>
          <w:szCs w:val="28"/>
        </w:rPr>
        <w:t>участником отбора в уведомления об отзыве заявки и последующе</w:t>
      </w:r>
      <w:r>
        <w:rPr>
          <w:rFonts w:ascii="Times New Roman" w:hAnsi="Times New Roman" w:cs="Times New Roman"/>
          <w:sz w:val="28"/>
          <w:szCs w:val="28"/>
        </w:rPr>
        <w:t>й подаче</w:t>
      </w:r>
      <w:r w:rsidRPr="00DB2F88">
        <w:rPr>
          <w:rFonts w:ascii="Times New Roman" w:hAnsi="Times New Roman" w:cs="Times New Roman"/>
          <w:sz w:val="28"/>
          <w:szCs w:val="28"/>
        </w:rPr>
        <w:t xml:space="preserve"> новой заявки.</w:t>
      </w:r>
    </w:p>
    <w:p w:rsidR="00985436" w:rsidRDefault="00985436" w:rsidP="009854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11. После окончания срока подачи заявок Уполномоченный орган </w:t>
      </w:r>
      <w:r>
        <w:rPr>
          <w:rFonts w:ascii="Times New Roman" w:hAnsi="Times New Roman" w:cs="Times New Roman"/>
          <w:sz w:val="28"/>
          <w:szCs w:val="28"/>
        </w:rPr>
        <w:lastRenderedPageBreak/>
        <w:t>осуществляет вскрытие заявок и составляет протокол вскрытия заявок.</w:t>
      </w:r>
    </w:p>
    <w:p w:rsidR="00985436" w:rsidRDefault="001A38DE" w:rsidP="00985436">
      <w:pPr>
        <w:pStyle w:val="ConsPlusNormal"/>
        <w:ind w:firstLine="709"/>
        <w:jc w:val="both"/>
        <w:rPr>
          <w:rFonts w:ascii="Times New Roman" w:hAnsi="Times New Roman" w:cs="Times New Roman"/>
          <w:sz w:val="28"/>
          <w:szCs w:val="28"/>
        </w:rPr>
      </w:pPr>
      <w:r w:rsidRPr="001A38DE">
        <w:rPr>
          <w:rFonts w:ascii="Times New Roman" w:hAnsi="Times New Roman" w:cs="Times New Roman"/>
          <w:sz w:val="28"/>
          <w:szCs w:val="28"/>
        </w:rPr>
        <w:t>Уполномоченный орган в течение 10 рабочих дней со дня окончания срока приема заявок рассматривает заявки на предмет их соответствия установленным в объявлении требованиям, категории отбора получателей субсидии, условиям предоставления субсидии с учетом очередности подачи заявки и принимает решение о признании участника отбора победителем (победителями) отбора и определении получателем субсидии (далее - решение о признании победителем) либо об отклонении заявки, о чем составляет протокол рассмотрения заявок.</w:t>
      </w:r>
    </w:p>
    <w:p w:rsidR="0059646A" w:rsidRPr="00322CA6" w:rsidRDefault="00322CA6" w:rsidP="00985436">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Решения о признании победителем отбора либо об отклонении заявки принимаются в форме приказа уполномоченного органа</w:t>
      </w:r>
      <w:r>
        <w:rPr>
          <w:rFonts w:ascii="Times New Roman" w:hAnsi="Times New Roman" w:cs="Times New Roman"/>
          <w:sz w:val="28"/>
          <w:szCs w:val="28"/>
        </w:rPr>
        <w:t>, который</w:t>
      </w:r>
      <w:r w:rsidR="00DB22E8" w:rsidRPr="00322CA6">
        <w:rPr>
          <w:rFonts w:ascii="Times New Roman" w:hAnsi="Times New Roman" w:cs="Times New Roman"/>
          <w:sz w:val="28"/>
          <w:szCs w:val="28"/>
        </w:rPr>
        <w:t xml:space="preserve"> не позднее 5 рабочих дней и размещает его </w:t>
      </w:r>
      <w:r w:rsidR="00A13003" w:rsidRPr="00A13003">
        <w:rPr>
          <w:rFonts w:ascii="Times New Roman" w:hAnsi="Times New Roman" w:cs="Times New Roman"/>
          <w:sz w:val="28"/>
          <w:szCs w:val="28"/>
        </w:rPr>
        <w:t>на официальном сайте муниципального образования в сети Интернет.</w:t>
      </w:r>
    </w:p>
    <w:p w:rsidR="00985436" w:rsidRPr="00DB2F88" w:rsidRDefault="00322CA6" w:rsidP="009854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985436" w:rsidRPr="00DB2F88">
        <w:rPr>
          <w:rFonts w:ascii="Times New Roman" w:hAnsi="Times New Roman" w:cs="Times New Roman"/>
          <w:sz w:val="28"/>
          <w:szCs w:val="28"/>
        </w:rPr>
        <w:t>Уполномоченный орган принимает решение об отклонении заявки в случае:</w:t>
      </w:r>
    </w:p>
    <w:p w:rsidR="00985436" w:rsidRPr="009337B4" w:rsidRDefault="00985436" w:rsidP="00985436">
      <w:pPr>
        <w:pStyle w:val="ConsPlusNormal"/>
        <w:ind w:firstLine="709"/>
        <w:jc w:val="both"/>
        <w:rPr>
          <w:rFonts w:ascii="Times New Roman" w:hAnsi="Times New Roman" w:cs="Times New Roman"/>
          <w:sz w:val="28"/>
          <w:szCs w:val="28"/>
        </w:rPr>
      </w:pPr>
      <w:r w:rsidRPr="009337B4">
        <w:rPr>
          <w:rFonts w:ascii="Times New Roman" w:hAnsi="Times New Roman" w:cs="Times New Roman"/>
          <w:sz w:val="28"/>
          <w:szCs w:val="28"/>
        </w:rPr>
        <w:t xml:space="preserve">1) несоответствия </w:t>
      </w:r>
      <w:proofErr w:type="gramStart"/>
      <w:r w:rsidRPr="009337B4">
        <w:rPr>
          <w:rFonts w:ascii="Times New Roman" w:hAnsi="Times New Roman" w:cs="Times New Roman"/>
          <w:sz w:val="28"/>
          <w:szCs w:val="28"/>
        </w:rPr>
        <w:t>участника отбора категории отбора получателей</w:t>
      </w:r>
      <w:proofErr w:type="gramEnd"/>
      <w:r w:rsidRPr="009337B4">
        <w:rPr>
          <w:rFonts w:ascii="Times New Roman" w:hAnsi="Times New Roman" w:cs="Times New Roman"/>
          <w:sz w:val="28"/>
          <w:szCs w:val="28"/>
        </w:rPr>
        <w:t xml:space="preserve"> субсидии, указанной в </w:t>
      </w:r>
      <w:hyperlink w:anchor="P77">
        <w:r w:rsidRPr="008E32DD">
          <w:rPr>
            <w:rFonts w:ascii="Times New Roman" w:hAnsi="Times New Roman" w:cs="Times New Roman"/>
            <w:sz w:val="28"/>
            <w:szCs w:val="28"/>
          </w:rPr>
          <w:t>пункте</w:t>
        </w:r>
        <w:r w:rsidR="00322CA6">
          <w:rPr>
            <w:rFonts w:ascii="Times New Roman" w:hAnsi="Times New Roman" w:cs="Times New Roman"/>
            <w:sz w:val="28"/>
            <w:szCs w:val="28"/>
          </w:rPr>
          <w:t xml:space="preserve"> 7 объявления и пункте </w:t>
        </w:r>
        <w:r w:rsidRPr="008E32DD">
          <w:rPr>
            <w:rFonts w:ascii="Times New Roman" w:hAnsi="Times New Roman" w:cs="Times New Roman"/>
            <w:sz w:val="28"/>
            <w:szCs w:val="28"/>
          </w:rPr>
          <w:t>2.5</w:t>
        </w:r>
      </w:hyperlink>
      <w:r w:rsidRPr="009337B4">
        <w:rPr>
          <w:rFonts w:ascii="Times New Roman" w:hAnsi="Times New Roman" w:cs="Times New Roman"/>
          <w:sz w:val="28"/>
          <w:szCs w:val="28"/>
        </w:rPr>
        <w:t xml:space="preserve"> Порядка;</w:t>
      </w:r>
    </w:p>
    <w:p w:rsidR="00985436" w:rsidRPr="009337B4" w:rsidRDefault="00985436" w:rsidP="00985436">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2) несоответствия участника отбора требованиям, установленным в </w:t>
      </w:r>
      <w:hyperlink w:anchor="P101">
        <w:r w:rsidRPr="008E32DD">
          <w:rPr>
            <w:rFonts w:ascii="Times New Roman" w:hAnsi="Times New Roman" w:cs="Times New Roman"/>
            <w:sz w:val="28"/>
            <w:szCs w:val="28"/>
          </w:rPr>
          <w:t xml:space="preserve">пункте </w:t>
        </w:r>
        <w:r w:rsidR="00322CA6">
          <w:rPr>
            <w:rFonts w:ascii="Times New Roman" w:hAnsi="Times New Roman" w:cs="Times New Roman"/>
            <w:sz w:val="28"/>
            <w:szCs w:val="28"/>
          </w:rPr>
          <w:t xml:space="preserve">6 объявления и пункте </w:t>
        </w:r>
        <w:r w:rsidRPr="008E32DD">
          <w:rPr>
            <w:rFonts w:ascii="Times New Roman" w:hAnsi="Times New Roman" w:cs="Times New Roman"/>
            <w:sz w:val="28"/>
            <w:szCs w:val="28"/>
          </w:rPr>
          <w:t>2.8</w:t>
        </w:r>
      </w:hyperlink>
      <w:r w:rsidRPr="008E32DD">
        <w:rPr>
          <w:rFonts w:ascii="Times New Roman" w:hAnsi="Times New Roman" w:cs="Times New Roman"/>
          <w:sz w:val="28"/>
          <w:szCs w:val="28"/>
        </w:rPr>
        <w:t xml:space="preserve"> Порядка;</w:t>
      </w:r>
    </w:p>
    <w:p w:rsidR="00985436" w:rsidRPr="009337B4" w:rsidRDefault="00985436" w:rsidP="00985436">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3) несоответствия представленных участником отбора заявок и (или) документов требованиям, установленным </w:t>
      </w:r>
      <w:r w:rsidR="00322CA6">
        <w:rPr>
          <w:rFonts w:ascii="Times New Roman" w:hAnsi="Times New Roman" w:cs="Times New Roman"/>
          <w:sz w:val="28"/>
          <w:szCs w:val="28"/>
        </w:rPr>
        <w:t xml:space="preserve">пунктом 8 </w:t>
      </w:r>
      <w:r w:rsidRPr="008E32DD">
        <w:rPr>
          <w:rFonts w:ascii="Times New Roman" w:hAnsi="Times New Roman" w:cs="Times New Roman"/>
          <w:sz w:val="28"/>
          <w:szCs w:val="28"/>
        </w:rPr>
        <w:t>объявлени</w:t>
      </w:r>
      <w:r w:rsidR="00322CA6">
        <w:rPr>
          <w:rFonts w:ascii="Times New Roman" w:hAnsi="Times New Roman" w:cs="Times New Roman"/>
          <w:sz w:val="28"/>
          <w:szCs w:val="28"/>
        </w:rPr>
        <w:t>я</w:t>
      </w:r>
      <w:r w:rsidRPr="008E32DD">
        <w:rPr>
          <w:rFonts w:ascii="Times New Roman" w:hAnsi="Times New Roman" w:cs="Times New Roman"/>
          <w:sz w:val="28"/>
          <w:szCs w:val="28"/>
        </w:rPr>
        <w:t xml:space="preserve">, а также </w:t>
      </w:r>
      <w:hyperlink w:anchor="P114">
        <w:r w:rsidRPr="008E32DD">
          <w:rPr>
            <w:rFonts w:ascii="Times New Roman" w:hAnsi="Times New Roman" w:cs="Times New Roman"/>
            <w:sz w:val="28"/>
            <w:szCs w:val="28"/>
          </w:rPr>
          <w:t>пункту 2.9</w:t>
        </w:r>
      </w:hyperlink>
      <w:r w:rsidRPr="008E32DD">
        <w:rPr>
          <w:rFonts w:ascii="Times New Roman" w:hAnsi="Times New Roman" w:cs="Times New Roman"/>
          <w:sz w:val="28"/>
          <w:szCs w:val="28"/>
        </w:rPr>
        <w:t xml:space="preserve"> Порядка;</w:t>
      </w:r>
    </w:p>
    <w:p w:rsidR="00985436" w:rsidRPr="009337B4" w:rsidRDefault="00985436" w:rsidP="00985436">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4) недостоверности информации, содержащейся в документах, представленных участником </w:t>
      </w:r>
      <w:proofErr w:type="gramStart"/>
      <w:r w:rsidRPr="008E32DD">
        <w:rPr>
          <w:rFonts w:ascii="Times New Roman" w:hAnsi="Times New Roman" w:cs="Times New Roman"/>
          <w:sz w:val="28"/>
          <w:szCs w:val="28"/>
        </w:rPr>
        <w:t>отбора</w:t>
      </w:r>
      <w:proofErr w:type="gramEnd"/>
      <w:r w:rsidRPr="008E32DD">
        <w:rPr>
          <w:rFonts w:ascii="Times New Roman" w:hAnsi="Times New Roman" w:cs="Times New Roman"/>
          <w:sz w:val="28"/>
          <w:szCs w:val="28"/>
        </w:rPr>
        <w:t xml:space="preserve"> в целях подтверждения соответствия установленным </w:t>
      </w:r>
      <w:hyperlink w:anchor="P101">
        <w:r w:rsidRPr="008E32DD">
          <w:rPr>
            <w:rFonts w:ascii="Times New Roman" w:hAnsi="Times New Roman" w:cs="Times New Roman"/>
            <w:sz w:val="28"/>
            <w:szCs w:val="28"/>
          </w:rPr>
          <w:t xml:space="preserve">пунктом </w:t>
        </w:r>
        <w:r w:rsidR="00322CA6">
          <w:rPr>
            <w:rFonts w:ascii="Times New Roman" w:hAnsi="Times New Roman" w:cs="Times New Roman"/>
            <w:sz w:val="28"/>
            <w:szCs w:val="28"/>
          </w:rPr>
          <w:t xml:space="preserve">6 объявления и пунктом </w:t>
        </w:r>
        <w:r w:rsidRPr="008E32DD">
          <w:rPr>
            <w:rFonts w:ascii="Times New Roman" w:hAnsi="Times New Roman" w:cs="Times New Roman"/>
            <w:sz w:val="28"/>
            <w:szCs w:val="28"/>
          </w:rPr>
          <w:t>2.8</w:t>
        </w:r>
      </w:hyperlink>
      <w:r w:rsidRPr="008E32DD">
        <w:rPr>
          <w:rFonts w:ascii="Times New Roman" w:hAnsi="Times New Roman" w:cs="Times New Roman"/>
          <w:sz w:val="28"/>
          <w:szCs w:val="28"/>
        </w:rPr>
        <w:t xml:space="preserve"> Порядка требованиям к участнику отбора;</w:t>
      </w:r>
    </w:p>
    <w:p w:rsidR="00985436" w:rsidRPr="00322CA6" w:rsidRDefault="00985436" w:rsidP="00985436">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5) непредставления (представления не в полном объеме) документов, </w:t>
      </w:r>
      <w:r w:rsidRPr="00322CA6">
        <w:rPr>
          <w:rFonts w:ascii="Times New Roman" w:hAnsi="Times New Roman" w:cs="Times New Roman"/>
          <w:sz w:val="28"/>
          <w:szCs w:val="28"/>
        </w:rPr>
        <w:t xml:space="preserve">указанных в объявлении, предусмотренных </w:t>
      </w:r>
      <w:hyperlink w:anchor="P114">
        <w:r w:rsidRPr="00322CA6">
          <w:rPr>
            <w:rFonts w:ascii="Times New Roman" w:hAnsi="Times New Roman" w:cs="Times New Roman"/>
            <w:sz w:val="28"/>
            <w:szCs w:val="28"/>
          </w:rPr>
          <w:t xml:space="preserve">пунктом </w:t>
        </w:r>
        <w:r w:rsidR="00322CA6" w:rsidRPr="00322CA6">
          <w:rPr>
            <w:rFonts w:ascii="Times New Roman" w:hAnsi="Times New Roman" w:cs="Times New Roman"/>
            <w:sz w:val="28"/>
            <w:szCs w:val="28"/>
          </w:rPr>
          <w:t xml:space="preserve">8 объявления </w:t>
        </w:r>
        <w:proofErr w:type="spellStart"/>
        <w:r w:rsidR="00322CA6" w:rsidRPr="00322CA6">
          <w:rPr>
            <w:rFonts w:ascii="Times New Roman" w:hAnsi="Times New Roman" w:cs="Times New Roman"/>
            <w:sz w:val="28"/>
            <w:szCs w:val="28"/>
          </w:rPr>
          <w:t>ти</w:t>
        </w:r>
        <w:proofErr w:type="spellEnd"/>
        <w:r w:rsidR="00322CA6" w:rsidRPr="00322CA6">
          <w:rPr>
            <w:rFonts w:ascii="Times New Roman" w:hAnsi="Times New Roman" w:cs="Times New Roman"/>
            <w:sz w:val="28"/>
            <w:szCs w:val="28"/>
          </w:rPr>
          <w:t xml:space="preserve"> пунктом</w:t>
        </w:r>
      </w:hyperlink>
      <w:r w:rsidR="00A13003" w:rsidRPr="00A13003">
        <w:rPr>
          <w:rFonts w:ascii="Times New Roman" w:hAnsi="Times New Roman" w:cs="Times New Roman"/>
          <w:sz w:val="28"/>
          <w:szCs w:val="28"/>
        </w:rPr>
        <w:t xml:space="preserve"> 2.9</w:t>
      </w:r>
      <w:r w:rsidRPr="00322CA6">
        <w:rPr>
          <w:rFonts w:ascii="Times New Roman" w:hAnsi="Times New Roman" w:cs="Times New Roman"/>
          <w:sz w:val="28"/>
          <w:szCs w:val="28"/>
        </w:rPr>
        <w:t xml:space="preserve"> Порядка;</w:t>
      </w:r>
    </w:p>
    <w:p w:rsidR="00E32FC0" w:rsidRDefault="00985436" w:rsidP="003F68D1">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6) подачи участником отбора заявки после даты и (или) времени, определенных для подачи заявок</w:t>
      </w:r>
      <w:r w:rsidR="00322CA6">
        <w:rPr>
          <w:rFonts w:ascii="Times New Roman" w:hAnsi="Times New Roman" w:cs="Times New Roman"/>
          <w:sz w:val="28"/>
          <w:szCs w:val="28"/>
        </w:rPr>
        <w:t>.</w:t>
      </w:r>
    </w:p>
    <w:p w:rsidR="003F68D1" w:rsidRPr="0020036C" w:rsidRDefault="00322CA6" w:rsidP="003F68D1">
      <w:pPr>
        <w:pStyle w:val="a3"/>
        <w:spacing w:after="0" w:line="240" w:lineRule="auto"/>
        <w:ind w:left="0" w:firstLine="709"/>
        <w:jc w:val="both"/>
        <w:rPr>
          <w:rFonts w:ascii="Times New Roman" w:hAnsi="Times New Roman" w:cs="Times New Roman"/>
          <w:sz w:val="28"/>
          <w:szCs w:val="28"/>
        </w:rPr>
      </w:pPr>
      <w:r w:rsidRPr="0020036C">
        <w:rPr>
          <w:rFonts w:ascii="Times New Roman" w:hAnsi="Times New Roman" w:cs="Times New Roman"/>
          <w:sz w:val="28"/>
          <w:szCs w:val="28"/>
        </w:rPr>
        <w:t>13.</w:t>
      </w:r>
      <w:r w:rsidR="003F68D1" w:rsidRPr="0020036C">
        <w:rPr>
          <w:rFonts w:ascii="Times New Roman" w:hAnsi="Times New Roman" w:cs="Times New Roman"/>
          <w:sz w:val="28"/>
          <w:szCs w:val="28"/>
        </w:rPr>
        <w:t xml:space="preserve"> </w:t>
      </w:r>
      <w:r w:rsidR="00D617F7" w:rsidRPr="0020036C">
        <w:rPr>
          <w:rFonts w:ascii="Times New Roman" w:hAnsi="Times New Roman" w:cs="Times New Roman"/>
          <w:sz w:val="28"/>
          <w:szCs w:val="28"/>
        </w:rPr>
        <w:t xml:space="preserve">Объем субсидии на </w:t>
      </w:r>
      <w:r w:rsidR="00C36FB8" w:rsidRPr="0020036C">
        <w:rPr>
          <w:rFonts w:ascii="Times New Roman" w:hAnsi="Times New Roman" w:cs="Times New Roman"/>
          <w:sz w:val="28"/>
          <w:szCs w:val="28"/>
        </w:rPr>
        <w:t xml:space="preserve">1 полугодие </w:t>
      </w:r>
      <w:r w:rsidR="00D617F7" w:rsidRPr="0020036C">
        <w:rPr>
          <w:rFonts w:ascii="Times New Roman" w:hAnsi="Times New Roman" w:cs="Times New Roman"/>
          <w:sz w:val="28"/>
          <w:szCs w:val="28"/>
        </w:rPr>
        <w:t>2026</w:t>
      </w:r>
      <w:r w:rsidR="00DE4C64" w:rsidRPr="0020036C">
        <w:rPr>
          <w:rFonts w:ascii="Times New Roman" w:hAnsi="Times New Roman" w:cs="Times New Roman"/>
          <w:sz w:val="28"/>
          <w:szCs w:val="28"/>
        </w:rPr>
        <w:t xml:space="preserve"> год</w:t>
      </w:r>
      <w:r w:rsidR="00C36FB8" w:rsidRPr="0020036C">
        <w:rPr>
          <w:rFonts w:ascii="Times New Roman" w:hAnsi="Times New Roman" w:cs="Times New Roman"/>
          <w:sz w:val="28"/>
          <w:szCs w:val="28"/>
        </w:rPr>
        <w:t>а</w:t>
      </w:r>
      <w:r w:rsidR="00DE4C64" w:rsidRPr="0020036C">
        <w:rPr>
          <w:rFonts w:ascii="Times New Roman" w:hAnsi="Times New Roman" w:cs="Times New Roman"/>
          <w:sz w:val="28"/>
          <w:szCs w:val="28"/>
        </w:rPr>
        <w:t xml:space="preserve"> составляет </w:t>
      </w:r>
      <w:r w:rsidR="00E431EB" w:rsidRPr="0020036C">
        <w:rPr>
          <w:rFonts w:ascii="Times New Roman" w:hAnsi="Times New Roman" w:cs="Times New Roman"/>
          <w:sz w:val="28"/>
          <w:szCs w:val="28"/>
        </w:rPr>
        <w:t xml:space="preserve">20 847,35 </w:t>
      </w:r>
      <w:r w:rsidR="00DE4C64" w:rsidRPr="0020036C">
        <w:rPr>
          <w:rFonts w:ascii="Times New Roman" w:hAnsi="Times New Roman" w:cs="Times New Roman"/>
          <w:sz w:val="28"/>
          <w:szCs w:val="28"/>
        </w:rPr>
        <w:t>тыс.</w:t>
      </w:r>
      <w:r w:rsidR="00F53F10" w:rsidRPr="0020036C">
        <w:rPr>
          <w:rFonts w:ascii="Times New Roman" w:hAnsi="Times New Roman" w:cs="Times New Roman"/>
          <w:sz w:val="28"/>
          <w:szCs w:val="28"/>
        </w:rPr>
        <w:t xml:space="preserve"> </w:t>
      </w:r>
      <w:r w:rsidR="00DE4C64" w:rsidRPr="0020036C">
        <w:rPr>
          <w:rFonts w:ascii="Times New Roman" w:hAnsi="Times New Roman" w:cs="Times New Roman"/>
          <w:sz w:val="28"/>
          <w:szCs w:val="28"/>
        </w:rPr>
        <w:t>рублей</w:t>
      </w:r>
    </w:p>
    <w:p w:rsidR="00FA7375" w:rsidRPr="0020036C" w:rsidRDefault="001A38DE" w:rsidP="003F68D1">
      <w:pPr>
        <w:pStyle w:val="a3"/>
        <w:spacing w:after="0" w:line="240" w:lineRule="auto"/>
        <w:ind w:left="0" w:firstLine="709"/>
        <w:jc w:val="both"/>
        <w:rPr>
          <w:rFonts w:ascii="Times New Roman" w:hAnsi="Times New Roman" w:cs="Times New Roman"/>
          <w:sz w:val="28"/>
          <w:szCs w:val="28"/>
        </w:rPr>
      </w:pPr>
      <w:r w:rsidRPr="0020036C">
        <w:rPr>
          <w:rFonts w:ascii="Times New Roman" w:hAnsi="Times New Roman" w:cs="Times New Roman"/>
          <w:sz w:val="28"/>
          <w:szCs w:val="28"/>
        </w:rPr>
        <w:t>Предоставление субсидий осуществляется в пределах бюджетных ассигнований, предусмотренных на указанные цели в бюджете Абанского муниципального округа на очередной финансовый год и плановый период. Количество победителей отбора ограничивается лимитом бюджетных обязательств.</w:t>
      </w:r>
    </w:p>
    <w:p w:rsidR="002B2C8F" w:rsidRPr="0020036C" w:rsidRDefault="002B2C8F" w:rsidP="002B2C8F">
      <w:pPr>
        <w:pStyle w:val="ConsPlusNormal"/>
        <w:ind w:firstLine="709"/>
        <w:jc w:val="both"/>
        <w:rPr>
          <w:rFonts w:ascii="Times New Roman" w:hAnsi="Times New Roman" w:cs="Times New Roman"/>
          <w:sz w:val="28"/>
          <w:szCs w:val="28"/>
        </w:rPr>
      </w:pPr>
      <w:r w:rsidRPr="0020036C">
        <w:rPr>
          <w:rFonts w:ascii="Times New Roman" w:hAnsi="Times New Roman" w:cs="Times New Roman"/>
          <w:sz w:val="28"/>
          <w:szCs w:val="28"/>
        </w:rPr>
        <w:t>14. Участник отбора вправе обратиться в уполномоченный орган за разъяснениями положений объявления посредством направления запроса на адрес электронной почты уполномоченного органа.</w:t>
      </w:r>
    </w:p>
    <w:p w:rsidR="002B2C8F" w:rsidRPr="0020036C" w:rsidRDefault="002B2C8F" w:rsidP="002B2C8F">
      <w:pPr>
        <w:pStyle w:val="ConsPlusNormal"/>
        <w:ind w:firstLine="709"/>
        <w:jc w:val="both"/>
        <w:rPr>
          <w:rFonts w:ascii="Times New Roman" w:hAnsi="Times New Roman" w:cs="Times New Roman"/>
          <w:sz w:val="28"/>
          <w:szCs w:val="28"/>
        </w:rPr>
      </w:pPr>
      <w:r w:rsidRPr="0020036C">
        <w:rPr>
          <w:rFonts w:ascii="Times New Roman" w:hAnsi="Times New Roman" w:cs="Times New Roman"/>
          <w:sz w:val="28"/>
          <w:szCs w:val="28"/>
        </w:rPr>
        <w:t>Участник отбора получает в уполномоченном органе разъяснения положений объявления начиная с даты размещения объявления на официальном сайте и не позднее чем за 5 рабочих дней до окончания срока приема заявок в электронной форме путем их направления уполномоченным органом на электронную почту участника отбора.</w:t>
      </w:r>
    </w:p>
    <w:p w:rsidR="00615185" w:rsidRPr="00CD7473" w:rsidRDefault="001F0311" w:rsidP="0020036C">
      <w:pPr>
        <w:pStyle w:val="ConsPlusNormal"/>
        <w:spacing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1A38DE" w:rsidRPr="0020036C">
        <w:rPr>
          <w:rFonts w:ascii="Times New Roman" w:hAnsi="Times New Roman" w:cs="Times New Roman"/>
          <w:sz w:val="28"/>
          <w:szCs w:val="28"/>
        </w:rPr>
        <w:t xml:space="preserve">Порядок предоставления участникам отбора разъяснений положений объявления, даты начала и окончания срока такого </w:t>
      </w:r>
      <w:r w:rsidR="001A38DE" w:rsidRPr="001F0311">
        <w:rPr>
          <w:rFonts w:ascii="Times New Roman" w:hAnsi="Times New Roman" w:cs="Times New Roman"/>
          <w:sz w:val="28"/>
          <w:szCs w:val="28"/>
        </w:rPr>
        <w:lastRenderedPageBreak/>
        <w:t xml:space="preserve">предоставления в соответствии с </w:t>
      </w:r>
      <w:hyperlink w:anchor="P152">
        <w:r w:rsidR="001A38DE" w:rsidRPr="001F0311">
          <w:rPr>
            <w:rFonts w:ascii="Times New Roman" w:hAnsi="Times New Roman" w:cs="Times New Roman"/>
            <w:sz w:val="28"/>
            <w:szCs w:val="28"/>
          </w:rPr>
          <w:t>пунктом 2.12</w:t>
        </w:r>
      </w:hyperlink>
      <w:r w:rsidR="001A38DE" w:rsidRPr="001F0311">
        <w:rPr>
          <w:rFonts w:ascii="Times New Roman" w:hAnsi="Times New Roman" w:cs="Times New Roman"/>
          <w:sz w:val="28"/>
          <w:szCs w:val="28"/>
        </w:rPr>
        <w:t xml:space="preserve"> Порядка;</w:t>
      </w:r>
    </w:p>
    <w:p w:rsidR="002B2C8F" w:rsidRPr="007B7EBB" w:rsidRDefault="006B1F20" w:rsidP="002B2C8F">
      <w:pPr>
        <w:pStyle w:val="ConsPlusNormal"/>
        <w:ind w:firstLine="709"/>
        <w:jc w:val="both"/>
        <w:rPr>
          <w:rFonts w:ascii="Times New Roman" w:hAnsi="Times New Roman" w:cs="Times New Roman"/>
          <w:sz w:val="28"/>
          <w:szCs w:val="28"/>
        </w:rPr>
      </w:pPr>
      <w:r w:rsidRPr="007B7EBB">
        <w:rPr>
          <w:rFonts w:ascii="Times New Roman" w:hAnsi="Times New Roman" w:cs="Times New Roman"/>
          <w:sz w:val="28"/>
          <w:szCs w:val="28"/>
        </w:rPr>
        <w:t>1</w:t>
      </w:r>
      <w:r w:rsidR="006A0651" w:rsidRPr="007B7EBB">
        <w:rPr>
          <w:rFonts w:ascii="Times New Roman" w:hAnsi="Times New Roman" w:cs="Times New Roman"/>
          <w:sz w:val="28"/>
          <w:szCs w:val="28"/>
        </w:rPr>
        <w:t>6</w:t>
      </w:r>
      <w:r w:rsidRPr="007B7EBB">
        <w:rPr>
          <w:rFonts w:ascii="Times New Roman" w:hAnsi="Times New Roman" w:cs="Times New Roman"/>
          <w:sz w:val="28"/>
          <w:szCs w:val="28"/>
        </w:rPr>
        <w:t>.</w:t>
      </w:r>
      <w:r w:rsidR="006A0651" w:rsidRPr="007B7EBB">
        <w:rPr>
          <w:rFonts w:ascii="Times New Roman" w:hAnsi="Times New Roman" w:cs="Times New Roman"/>
          <w:sz w:val="28"/>
          <w:szCs w:val="28"/>
        </w:rPr>
        <w:t xml:space="preserve"> </w:t>
      </w:r>
      <w:r w:rsidR="002B2C8F" w:rsidRPr="007B7EBB">
        <w:rPr>
          <w:rFonts w:ascii="Times New Roman" w:hAnsi="Times New Roman" w:cs="Times New Roman"/>
          <w:sz w:val="28"/>
          <w:szCs w:val="28"/>
        </w:rPr>
        <w:t xml:space="preserve">В течение </w:t>
      </w:r>
      <w:r w:rsidR="002B2C8F" w:rsidRPr="007B7EBB">
        <w:rPr>
          <w:rFonts w:ascii="Times New Roman" w:hAnsi="Times New Roman" w:cs="Times New Roman"/>
          <w:sz w:val="28"/>
          <w:szCs w:val="28"/>
        </w:rPr>
        <w:t xml:space="preserve">7 рабочих дней со дня издания </w:t>
      </w:r>
      <w:r w:rsidR="00A26682" w:rsidRPr="007B7EBB">
        <w:rPr>
          <w:rFonts w:ascii="Times New Roman" w:hAnsi="Times New Roman" w:cs="Times New Roman"/>
          <w:sz w:val="28"/>
          <w:szCs w:val="28"/>
        </w:rPr>
        <w:t>решения</w:t>
      </w:r>
      <w:r w:rsidR="002B2C8F" w:rsidRPr="007B7EBB">
        <w:rPr>
          <w:rFonts w:ascii="Times New Roman" w:hAnsi="Times New Roman" w:cs="Times New Roman"/>
          <w:sz w:val="28"/>
          <w:szCs w:val="28"/>
        </w:rPr>
        <w:t xml:space="preserve"> о предоставлении субсидий уполномоченный орган проводит проверку на соответствие получателя субсидии требованиям, установленным </w:t>
      </w:r>
      <w:hyperlink w:anchor="P194">
        <w:r w:rsidR="002B2C8F" w:rsidRPr="007B7EBB">
          <w:rPr>
            <w:rFonts w:ascii="Times New Roman" w:hAnsi="Times New Roman" w:cs="Times New Roman"/>
            <w:sz w:val="28"/>
            <w:szCs w:val="28"/>
          </w:rPr>
          <w:t>пунктом 3.1</w:t>
        </w:r>
      </w:hyperlink>
      <w:r w:rsidR="002B2C8F" w:rsidRPr="007B7EBB">
        <w:rPr>
          <w:rFonts w:ascii="Times New Roman" w:hAnsi="Times New Roman" w:cs="Times New Roman"/>
          <w:sz w:val="28"/>
          <w:szCs w:val="28"/>
        </w:rPr>
        <w:t xml:space="preserve"> Порядка, </w:t>
      </w:r>
      <w:r w:rsidR="006A0651" w:rsidRPr="007B7EBB">
        <w:rPr>
          <w:rFonts w:ascii="Times New Roman" w:hAnsi="Times New Roman" w:cs="Times New Roman"/>
          <w:sz w:val="28"/>
          <w:szCs w:val="28"/>
        </w:rPr>
        <w:t xml:space="preserve">готовит для подписания </w:t>
      </w:r>
      <w:r w:rsidR="002B2C8F" w:rsidRPr="007B7EBB">
        <w:rPr>
          <w:rFonts w:ascii="Times New Roman" w:hAnsi="Times New Roman" w:cs="Times New Roman"/>
          <w:sz w:val="28"/>
          <w:szCs w:val="28"/>
        </w:rPr>
        <w:t>Соглашение.</w:t>
      </w:r>
    </w:p>
    <w:p w:rsidR="002B2C8F" w:rsidRPr="007B7EBB" w:rsidRDefault="002B2C8F" w:rsidP="002B2C8F">
      <w:pPr>
        <w:pStyle w:val="ConsPlusNormal"/>
        <w:ind w:firstLine="709"/>
        <w:jc w:val="both"/>
        <w:rPr>
          <w:rFonts w:ascii="Times New Roman" w:hAnsi="Times New Roman" w:cs="Times New Roman"/>
          <w:sz w:val="28"/>
          <w:szCs w:val="28"/>
        </w:rPr>
      </w:pPr>
      <w:r w:rsidRPr="007B7EBB">
        <w:rPr>
          <w:rFonts w:ascii="Times New Roman" w:hAnsi="Times New Roman" w:cs="Times New Roman"/>
          <w:sz w:val="28"/>
          <w:szCs w:val="28"/>
        </w:rPr>
        <w:t>Соглашение должно быть подписано победителем отбора в течение 5 рабочих дней</w:t>
      </w:r>
      <w:r w:rsidR="00A26682" w:rsidRPr="007B7EBB">
        <w:rPr>
          <w:rFonts w:ascii="Times New Roman" w:hAnsi="Times New Roman" w:cs="Times New Roman"/>
          <w:sz w:val="28"/>
          <w:szCs w:val="28"/>
        </w:rPr>
        <w:t xml:space="preserve"> со дня его формирования и предоставлен на бумажном носителе в уполномоченный орган</w:t>
      </w:r>
      <w:proofErr w:type="gramStart"/>
      <w:r w:rsidRPr="007B7EBB">
        <w:rPr>
          <w:rFonts w:ascii="Times New Roman" w:hAnsi="Times New Roman" w:cs="Times New Roman"/>
          <w:sz w:val="28"/>
          <w:szCs w:val="28"/>
        </w:rPr>
        <w:t xml:space="preserve"> </w:t>
      </w:r>
      <w:r w:rsidR="00D74053" w:rsidRPr="007B7EBB">
        <w:rPr>
          <w:rFonts w:ascii="Times New Roman" w:hAnsi="Times New Roman" w:cs="Times New Roman"/>
          <w:sz w:val="28"/>
          <w:szCs w:val="28"/>
        </w:rPr>
        <w:t>.</w:t>
      </w:r>
      <w:proofErr w:type="gramEnd"/>
    </w:p>
    <w:p w:rsidR="002B2C8F" w:rsidRPr="007B7EBB" w:rsidRDefault="002B2C8F" w:rsidP="002B2C8F">
      <w:pPr>
        <w:pStyle w:val="ConsPlusNormal"/>
        <w:ind w:firstLine="709"/>
        <w:jc w:val="both"/>
        <w:rPr>
          <w:rFonts w:ascii="Times New Roman" w:hAnsi="Times New Roman" w:cs="Times New Roman"/>
          <w:sz w:val="28"/>
          <w:szCs w:val="28"/>
        </w:rPr>
      </w:pPr>
      <w:r w:rsidRPr="007B7EBB">
        <w:rPr>
          <w:rFonts w:ascii="Times New Roman" w:hAnsi="Times New Roman" w:cs="Times New Roman"/>
          <w:sz w:val="28"/>
          <w:szCs w:val="28"/>
        </w:rPr>
        <w:t>В случае неподписания победителем отбора соглашения уполномоченный орган в течение 5 рабочих дней со дня истечения срока его подписания принимает решение в форме приказа о признании победителя отбора уклонившимся от заключения Соглашения.</w:t>
      </w:r>
    </w:p>
    <w:p w:rsidR="00D74053" w:rsidRPr="007B7EBB" w:rsidRDefault="002B2C8F" w:rsidP="002B2C8F">
      <w:pPr>
        <w:pStyle w:val="ConsPlusNormal"/>
        <w:ind w:firstLine="709"/>
        <w:jc w:val="both"/>
        <w:rPr>
          <w:rFonts w:ascii="Times New Roman" w:hAnsi="Times New Roman" w:cs="Times New Roman"/>
          <w:sz w:val="28"/>
          <w:szCs w:val="28"/>
        </w:rPr>
      </w:pPr>
      <w:r w:rsidRPr="007B7EBB">
        <w:rPr>
          <w:rFonts w:ascii="Times New Roman" w:hAnsi="Times New Roman" w:cs="Times New Roman"/>
          <w:sz w:val="28"/>
          <w:szCs w:val="28"/>
        </w:rPr>
        <w:t>Уполномоченный орган в срок не позднее 3 рабочих дней со дня принятия решения о признании победителя отбора уклонившимся от заключения Соглашения уведомляет победителя отбора о принятом решении</w:t>
      </w:r>
    </w:p>
    <w:p w:rsidR="002B2C8F" w:rsidRPr="009337B4" w:rsidRDefault="00E4678B" w:rsidP="00D74053">
      <w:pPr>
        <w:pStyle w:val="ConsPlusNormal"/>
        <w:jc w:val="both"/>
        <w:rPr>
          <w:rFonts w:ascii="Times New Roman" w:hAnsi="Times New Roman" w:cs="Times New Roman"/>
          <w:sz w:val="28"/>
          <w:szCs w:val="28"/>
        </w:rPr>
      </w:pPr>
      <w:r w:rsidRPr="007B7EBB">
        <w:rPr>
          <w:rFonts w:ascii="Times New Roman" w:hAnsi="Times New Roman" w:cs="Times New Roman"/>
          <w:sz w:val="28"/>
          <w:szCs w:val="28"/>
        </w:rPr>
        <w:t xml:space="preserve">путем </w:t>
      </w:r>
      <w:r w:rsidR="007B7EBB" w:rsidRPr="007B7EBB">
        <w:rPr>
          <w:rFonts w:ascii="Times New Roman" w:hAnsi="Times New Roman" w:cs="Times New Roman"/>
          <w:sz w:val="28"/>
          <w:szCs w:val="28"/>
        </w:rPr>
        <w:t>направления,</w:t>
      </w:r>
      <w:r w:rsidRPr="007B7EBB">
        <w:rPr>
          <w:rFonts w:ascii="Times New Roman" w:hAnsi="Times New Roman" w:cs="Times New Roman"/>
          <w:sz w:val="28"/>
          <w:szCs w:val="28"/>
        </w:rPr>
        <w:t xml:space="preserve"> уполномоченным органом на электронную почту </w:t>
      </w:r>
      <w:r w:rsidR="00D74053" w:rsidRPr="007B7EBB">
        <w:rPr>
          <w:rFonts w:ascii="Times New Roman" w:hAnsi="Times New Roman" w:cs="Times New Roman"/>
          <w:sz w:val="28"/>
          <w:szCs w:val="28"/>
        </w:rPr>
        <w:t>участника отбора</w:t>
      </w:r>
      <w:r w:rsidR="002B2C8F" w:rsidRPr="007B7EBB">
        <w:rPr>
          <w:rFonts w:ascii="Times New Roman" w:hAnsi="Times New Roman" w:cs="Times New Roman"/>
          <w:sz w:val="28"/>
          <w:szCs w:val="28"/>
        </w:rPr>
        <w:t>.</w:t>
      </w:r>
    </w:p>
    <w:p w:rsidR="0013012A" w:rsidRDefault="0013012A"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FD4184" w:rsidRDefault="00FD4184" w:rsidP="00DE4C64">
      <w:pPr>
        <w:spacing w:after="0" w:line="240" w:lineRule="auto"/>
        <w:ind w:firstLine="709"/>
        <w:jc w:val="both"/>
        <w:rPr>
          <w:rFonts w:ascii="Times New Roman" w:hAnsi="Times New Roman" w:cs="Times New Roman"/>
          <w:sz w:val="28"/>
          <w:szCs w:val="28"/>
        </w:rPr>
      </w:pPr>
    </w:p>
    <w:p w:rsidR="0013012A" w:rsidRPr="0014703D" w:rsidRDefault="00FD4184" w:rsidP="0013012A">
      <w:pPr>
        <w:pStyle w:val="2"/>
        <w:shd w:val="clear" w:color="auto" w:fill="auto"/>
        <w:spacing w:before="0" w:line="240" w:lineRule="auto"/>
        <w:ind w:left="5954" w:firstLine="0"/>
        <w:jc w:val="left"/>
        <w:rPr>
          <w:rFonts w:ascii="Times New Roman" w:hAnsi="Times New Roman" w:cs="Times New Roman"/>
          <w:sz w:val="18"/>
          <w:szCs w:val="18"/>
        </w:rPr>
      </w:pPr>
      <w:r>
        <w:rPr>
          <w:rFonts w:ascii="Times New Roman" w:hAnsi="Times New Roman" w:cs="Times New Roman"/>
          <w:sz w:val="18"/>
          <w:szCs w:val="18"/>
        </w:rPr>
        <w:t>П</w:t>
      </w:r>
      <w:r w:rsidR="0013012A" w:rsidRPr="0014703D">
        <w:rPr>
          <w:rFonts w:ascii="Times New Roman" w:hAnsi="Times New Roman" w:cs="Times New Roman"/>
          <w:sz w:val="18"/>
          <w:szCs w:val="18"/>
        </w:rPr>
        <w:t>риложение 1</w:t>
      </w:r>
    </w:p>
    <w:p w:rsidR="0013012A" w:rsidRPr="0014703D" w:rsidRDefault="0013012A" w:rsidP="0013012A">
      <w:pPr>
        <w:pStyle w:val="2"/>
        <w:shd w:val="clear" w:color="auto" w:fill="auto"/>
        <w:spacing w:before="0" w:line="240" w:lineRule="auto"/>
        <w:ind w:left="5954" w:firstLine="0"/>
        <w:jc w:val="left"/>
        <w:rPr>
          <w:rFonts w:ascii="Times New Roman" w:hAnsi="Times New Roman" w:cs="Times New Roman"/>
          <w:sz w:val="18"/>
          <w:szCs w:val="18"/>
        </w:rPr>
      </w:pPr>
      <w:r w:rsidRPr="0014703D">
        <w:rPr>
          <w:rFonts w:ascii="Times New Roman" w:hAnsi="Times New Roman" w:cs="Times New Roman"/>
          <w:sz w:val="18"/>
          <w:szCs w:val="18"/>
        </w:rPr>
        <w:t>к Порядку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маршрутам с небольшой интенсивностью пассажиропотока</w:t>
      </w:r>
    </w:p>
    <w:p w:rsidR="0013012A" w:rsidRPr="0014703D" w:rsidRDefault="0013012A" w:rsidP="0013012A">
      <w:pPr>
        <w:pStyle w:val="2"/>
        <w:shd w:val="clear" w:color="auto" w:fill="auto"/>
        <w:spacing w:before="0" w:line="240" w:lineRule="auto"/>
        <w:ind w:firstLine="709"/>
        <w:jc w:val="right"/>
        <w:rPr>
          <w:rFonts w:ascii="Times New Roman" w:hAnsi="Times New Roman" w:cs="Times New Roman"/>
          <w:sz w:val="18"/>
          <w:szCs w:val="18"/>
        </w:rPr>
      </w:pPr>
    </w:p>
    <w:p w:rsidR="0013012A" w:rsidRPr="0014703D" w:rsidRDefault="0013012A" w:rsidP="0013012A">
      <w:pPr>
        <w:pStyle w:val="ConsPlusNonformat"/>
        <w:jc w:val="center"/>
        <w:rPr>
          <w:rFonts w:ascii="Times New Roman" w:hAnsi="Times New Roman" w:cs="Times New Roman"/>
          <w:sz w:val="18"/>
          <w:szCs w:val="18"/>
        </w:rPr>
      </w:pPr>
      <w:r w:rsidRPr="0014703D">
        <w:rPr>
          <w:rFonts w:ascii="Times New Roman" w:hAnsi="Times New Roman" w:cs="Times New Roman"/>
          <w:sz w:val="18"/>
          <w:szCs w:val="18"/>
        </w:rPr>
        <w:t>Заявление на участие в отборе получателей субсидии</w:t>
      </w:r>
    </w:p>
    <w:p w:rsidR="0013012A" w:rsidRPr="0014703D" w:rsidRDefault="0013012A" w:rsidP="0013012A">
      <w:pPr>
        <w:pStyle w:val="ConsPlusNonformat"/>
        <w:jc w:val="both"/>
        <w:rPr>
          <w:rFonts w:ascii="Times New Roman" w:hAnsi="Times New Roman" w:cs="Times New Roman"/>
          <w:sz w:val="18"/>
          <w:szCs w:val="18"/>
        </w:rPr>
      </w:pPr>
    </w:p>
    <w:p w:rsidR="0013012A" w:rsidRPr="0014703D" w:rsidRDefault="0013012A" w:rsidP="0013012A">
      <w:pPr>
        <w:pStyle w:val="ConsPlusNonformat"/>
        <w:ind w:firstLine="709"/>
        <w:jc w:val="both"/>
        <w:rPr>
          <w:rFonts w:ascii="Times New Roman" w:hAnsi="Times New Roman" w:cs="Times New Roman"/>
          <w:sz w:val="18"/>
          <w:szCs w:val="18"/>
        </w:rPr>
      </w:pPr>
      <w:r w:rsidRPr="0014703D">
        <w:rPr>
          <w:rFonts w:ascii="Times New Roman" w:hAnsi="Times New Roman" w:cs="Times New Roman"/>
          <w:sz w:val="18"/>
          <w:szCs w:val="18"/>
        </w:rPr>
        <w:t>Прошу предоставить ____________________________________________</w:t>
      </w:r>
    </w:p>
    <w:p w:rsidR="0013012A" w:rsidRPr="0014703D" w:rsidRDefault="0013012A" w:rsidP="0013012A">
      <w:pPr>
        <w:pStyle w:val="ConsPlusNonformat"/>
        <w:jc w:val="center"/>
        <w:rPr>
          <w:rFonts w:ascii="Times New Roman" w:hAnsi="Times New Roman" w:cs="Times New Roman"/>
          <w:sz w:val="18"/>
          <w:szCs w:val="18"/>
        </w:rPr>
      </w:pPr>
      <w:r w:rsidRPr="0014703D">
        <w:rPr>
          <w:rFonts w:ascii="Times New Roman" w:hAnsi="Times New Roman" w:cs="Times New Roman"/>
          <w:sz w:val="18"/>
          <w:szCs w:val="18"/>
        </w:rPr>
        <w:t xml:space="preserve">                                             (наименование юридического лица/фамилия, имя,</w:t>
      </w: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____________________________________________________________________</w:t>
      </w:r>
    </w:p>
    <w:p w:rsidR="0013012A" w:rsidRPr="0014703D" w:rsidRDefault="0013012A" w:rsidP="0014703D">
      <w:pPr>
        <w:pStyle w:val="ConsPlusNonformat"/>
        <w:jc w:val="center"/>
        <w:rPr>
          <w:rFonts w:ascii="Times New Roman" w:hAnsi="Times New Roman" w:cs="Times New Roman"/>
          <w:sz w:val="18"/>
          <w:szCs w:val="18"/>
        </w:rPr>
      </w:pPr>
      <w:r w:rsidRPr="0014703D">
        <w:rPr>
          <w:rFonts w:ascii="Times New Roman" w:hAnsi="Times New Roman" w:cs="Times New Roman"/>
          <w:sz w:val="18"/>
          <w:szCs w:val="18"/>
        </w:rPr>
        <w:t>отчество (если имеется) индивидуального предпринимателя)</w:t>
      </w: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(далее - участник отбора) субсидию на возмещение недополученных доходов,</w:t>
      </w: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возникающих в  связи с регулярными перевозками пассажиров автомобильным транспортом на маршрутах с небольшой интенсивностью пассажиропотока.</w:t>
      </w: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Размер субсидии прошу установить в соответствии с Порядком предоставления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возникающих в связи с регулярными перевозками пассажиров автомобильным транспортом на маршрутах с небольшой интенсивностью  пассажиропотока, и проведения отбора получателей указанных субсидий.</w:t>
      </w: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 xml:space="preserve">  </w:t>
      </w: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Реквизиты для перечисления субсидии: _________________________________</w:t>
      </w: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____________________________________________________________________</w:t>
      </w:r>
    </w:p>
    <w:p w:rsidR="0013012A" w:rsidRPr="0014703D" w:rsidRDefault="0013012A" w:rsidP="0013012A">
      <w:pPr>
        <w:pStyle w:val="ConsPlusNonformat"/>
        <w:jc w:val="center"/>
        <w:rPr>
          <w:rFonts w:ascii="Times New Roman" w:hAnsi="Times New Roman" w:cs="Times New Roman"/>
          <w:sz w:val="18"/>
          <w:szCs w:val="18"/>
        </w:rPr>
      </w:pPr>
      <w:r w:rsidRPr="0014703D">
        <w:rPr>
          <w:rFonts w:ascii="Times New Roman" w:hAnsi="Times New Roman" w:cs="Times New Roman"/>
          <w:sz w:val="18"/>
          <w:szCs w:val="18"/>
        </w:rPr>
        <w:t>(наименование учреждения Центрального банка Российской Федерации</w:t>
      </w:r>
    </w:p>
    <w:p w:rsidR="0013012A" w:rsidRPr="0014703D" w:rsidRDefault="0013012A" w:rsidP="0013012A">
      <w:pPr>
        <w:pStyle w:val="ConsPlusNonformat"/>
        <w:jc w:val="center"/>
        <w:rPr>
          <w:rFonts w:ascii="Times New Roman" w:hAnsi="Times New Roman" w:cs="Times New Roman"/>
          <w:sz w:val="18"/>
          <w:szCs w:val="18"/>
        </w:rPr>
      </w:pPr>
      <w:r w:rsidRPr="0014703D">
        <w:rPr>
          <w:rFonts w:ascii="Times New Roman" w:hAnsi="Times New Roman" w:cs="Times New Roman"/>
          <w:sz w:val="18"/>
          <w:szCs w:val="18"/>
        </w:rPr>
        <w:t>или кредитной организации, расчетный счет, корр. счет, БИК)</w:t>
      </w:r>
    </w:p>
    <w:p w:rsidR="0013012A" w:rsidRPr="0014703D" w:rsidRDefault="0013012A" w:rsidP="0013012A">
      <w:pPr>
        <w:pStyle w:val="ConsPlusNonformat"/>
        <w:jc w:val="both"/>
        <w:rPr>
          <w:rFonts w:ascii="Times New Roman" w:hAnsi="Times New Roman" w:cs="Times New Roman"/>
          <w:sz w:val="18"/>
          <w:szCs w:val="18"/>
        </w:rPr>
      </w:pP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Прошу переданную в связи с предоставлением указанной субсидии информацию в отношении _____________________________________________</w:t>
      </w:r>
    </w:p>
    <w:p w:rsidR="0013012A" w:rsidRPr="0014703D" w:rsidRDefault="0013012A" w:rsidP="0013012A">
      <w:pPr>
        <w:pStyle w:val="ConsPlusNonformat"/>
        <w:jc w:val="center"/>
        <w:rPr>
          <w:rFonts w:ascii="Times New Roman" w:hAnsi="Times New Roman" w:cs="Times New Roman"/>
          <w:sz w:val="18"/>
          <w:szCs w:val="18"/>
        </w:rPr>
      </w:pPr>
      <w:r w:rsidRPr="0014703D">
        <w:rPr>
          <w:rFonts w:ascii="Times New Roman" w:hAnsi="Times New Roman" w:cs="Times New Roman"/>
          <w:sz w:val="18"/>
          <w:szCs w:val="18"/>
        </w:rPr>
        <w:t xml:space="preserve">                                                        (наименование юридического лица/фамилия, имя,</w:t>
      </w: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____________________________________________________________________</w:t>
      </w:r>
    </w:p>
    <w:p w:rsidR="0013012A" w:rsidRPr="0014703D" w:rsidRDefault="0013012A" w:rsidP="0013012A">
      <w:pPr>
        <w:pStyle w:val="ConsPlusNonformat"/>
        <w:jc w:val="center"/>
        <w:rPr>
          <w:rFonts w:ascii="Times New Roman" w:hAnsi="Times New Roman" w:cs="Times New Roman"/>
          <w:sz w:val="18"/>
          <w:szCs w:val="18"/>
        </w:rPr>
      </w:pPr>
      <w:r w:rsidRPr="0014703D">
        <w:rPr>
          <w:rFonts w:ascii="Times New Roman" w:hAnsi="Times New Roman" w:cs="Times New Roman"/>
          <w:sz w:val="18"/>
          <w:szCs w:val="18"/>
        </w:rPr>
        <w:t>отчество (если имеется) индивидуального предпринимателя)</w:t>
      </w: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 xml:space="preserve">не передавать третьим лицам без согласия участника отбора, за исключением случаев, перечисленных Федеральным </w:t>
      </w:r>
      <w:hyperlink r:id="rId10">
        <w:r w:rsidRPr="0014703D">
          <w:rPr>
            <w:rFonts w:ascii="Times New Roman" w:hAnsi="Times New Roman" w:cs="Times New Roman"/>
            <w:sz w:val="18"/>
            <w:szCs w:val="18"/>
          </w:rPr>
          <w:t>законом</w:t>
        </w:r>
      </w:hyperlink>
      <w:r w:rsidRPr="0014703D">
        <w:rPr>
          <w:rFonts w:ascii="Times New Roman" w:hAnsi="Times New Roman" w:cs="Times New Roman"/>
          <w:sz w:val="18"/>
          <w:szCs w:val="18"/>
        </w:rPr>
        <w:t xml:space="preserve"> от 29.07.2004 № 98-ФЗ «О коммерческой тайне».</w:t>
      </w:r>
    </w:p>
    <w:p w:rsidR="0013012A" w:rsidRPr="0014703D" w:rsidRDefault="0013012A" w:rsidP="0013012A">
      <w:pPr>
        <w:pStyle w:val="ConsPlusNonformat"/>
        <w:ind w:firstLine="709"/>
        <w:jc w:val="both"/>
        <w:rPr>
          <w:rFonts w:ascii="Times New Roman" w:hAnsi="Times New Roman" w:cs="Times New Roman"/>
          <w:sz w:val="18"/>
          <w:szCs w:val="18"/>
        </w:rPr>
      </w:pPr>
      <w:r w:rsidRPr="0014703D">
        <w:rPr>
          <w:rFonts w:ascii="Times New Roman" w:hAnsi="Times New Roman" w:cs="Times New Roman"/>
          <w:sz w:val="18"/>
          <w:szCs w:val="18"/>
        </w:rPr>
        <w:t>Даю согласие на публикацию (размещение) в информационно-телекоммуникационной сети Интернет информации об участнике отбора, о подаваемой заявке и иной информации об участнике отбора, связанной с соответствующим отбором.</w:t>
      </w:r>
    </w:p>
    <w:p w:rsidR="0013012A" w:rsidRPr="0014703D" w:rsidRDefault="0013012A" w:rsidP="0013012A">
      <w:pPr>
        <w:pStyle w:val="ConsPlusNonformat"/>
        <w:ind w:firstLine="709"/>
        <w:jc w:val="both"/>
        <w:rPr>
          <w:rFonts w:ascii="Times New Roman" w:hAnsi="Times New Roman" w:cs="Times New Roman"/>
          <w:sz w:val="18"/>
          <w:szCs w:val="18"/>
        </w:rPr>
      </w:pPr>
      <w:proofErr w:type="gramStart"/>
      <w:r w:rsidRPr="0014703D">
        <w:rPr>
          <w:rFonts w:ascii="Times New Roman" w:hAnsi="Times New Roman" w:cs="Times New Roman"/>
          <w:sz w:val="18"/>
          <w:szCs w:val="18"/>
        </w:rPr>
        <w:t xml:space="preserve">Даю согласие на осуществление в отношении участника отбора проверки финансовым управлением администрации Абанского района, контрольно-счетным органом Абанского района соблюдения порядка и условий предоставления субсидии, в том числе в части достижения  результата предоставления субсидии, в соответствии со </w:t>
      </w:r>
      <w:hyperlink r:id="rId11">
        <w:r w:rsidRPr="0014703D">
          <w:rPr>
            <w:rFonts w:ascii="Times New Roman" w:hAnsi="Times New Roman" w:cs="Times New Roman"/>
            <w:sz w:val="18"/>
            <w:szCs w:val="18"/>
          </w:rPr>
          <w:t>статьями 268.1</w:t>
        </w:r>
      </w:hyperlink>
      <w:r w:rsidRPr="0014703D">
        <w:rPr>
          <w:rFonts w:ascii="Times New Roman" w:hAnsi="Times New Roman" w:cs="Times New Roman"/>
          <w:sz w:val="18"/>
          <w:szCs w:val="18"/>
        </w:rPr>
        <w:t xml:space="preserve"> и </w:t>
      </w:r>
      <w:hyperlink r:id="rId12">
        <w:r w:rsidRPr="0014703D">
          <w:rPr>
            <w:rFonts w:ascii="Times New Roman" w:hAnsi="Times New Roman" w:cs="Times New Roman"/>
            <w:sz w:val="18"/>
            <w:szCs w:val="18"/>
          </w:rPr>
          <w:t>269.2</w:t>
        </w:r>
      </w:hyperlink>
      <w:r w:rsidRPr="0014703D">
        <w:rPr>
          <w:rFonts w:ascii="Times New Roman" w:hAnsi="Times New Roman" w:cs="Times New Roman"/>
          <w:sz w:val="18"/>
          <w:szCs w:val="18"/>
        </w:rPr>
        <w:t xml:space="preserve"> Бюджетного кодекса Российской Федерации (согласие выражается участником отбора, за исключением государственных (муниципальных) унитарных предприятий, хозяйственных товариществ и обществ с участием</w:t>
      </w:r>
      <w:proofErr w:type="gramEnd"/>
      <w:r w:rsidRPr="0014703D">
        <w:rPr>
          <w:rFonts w:ascii="Times New Roman" w:hAnsi="Times New Roman" w:cs="Times New Roman"/>
          <w:sz w:val="18"/>
          <w:szCs w:val="18"/>
        </w:rPr>
        <w:t xml:space="preserve"> </w:t>
      </w:r>
      <w:proofErr w:type="gramStart"/>
      <w:r w:rsidRPr="0014703D">
        <w:rPr>
          <w:rFonts w:ascii="Times New Roman" w:hAnsi="Times New Roman" w:cs="Times New Roman"/>
          <w:sz w:val="18"/>
          <w:szCs w:val="18"/>
        </w:rPr>
        <w:t>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w:t>
      </w:r>
      <w:proofErr w:type="gramEnd"/>
    </w:p>
    <w:p w:rsidR="0013012A" w:rsidRPr="0014703D" w:rsidRDefault="0013012A" w:rsidP="0013012A">
      <w:pPr>
        <w:pStyle w:val="ConsPlusNonformat"/>
        <w:ind w:firstLine="709"/>
        <w:jc w:val="both"/>
        <w:rPr>
          <w:rFonts w:ascii="Times New Roman" w:hAnsi="Times New Roman" w:cs="Times New Roman"/>
          <w:sz w:val="18"/>
          <w:szCs w:val="18"/>
        </w:rPr>
      </w:pPr>
      <w:r w:rsidRPr="0014703D">
        <w:rPr>
          <w:rFonts w:ascii="Times New Roman" w:hAnsi="Times New Roman" w:cs="Times New Roman"/>
          <w:sz w:val="18"/>
          <w:szCs w:val="18"/>
        </w:rPr>
        <w:t xml:space="preserve">Гарантирую, что средства местного бюджета  в соответствии с иными нормативными правовыми актами Абанского района на цель, указанную в </w:t>
      </w:r>
      <w:hyperlink w:anchor="P56">
        <w:r w:rsidRPr="0014703D">
          <w:rPr>
            <w:rFonts w:ascii="Times New Roman" w:hAnsi="Times New Roman" w:cs="Times New Roman"/>
            <w:sz w:val="18"/>
            <w:szCs w:val="18"/>
          </w:rPr>
          <w:t>пункте 1.2</w:t>
        </w:r>
      </w:hyperlink>
      <w:r w:rsidRPr="0014703D">
        <w:rPr>
          <w:rFonts w:ascii="Times New Roman" w:hAnsi="Times New Roman" w:cs="Times New Roman"/>
          <w:sz w:val="18"/>
          <w:szCs w:val="18"/>
        </w:rPr>
        <w:t xml:space="preserve"> Порядка, не получаю.</w:t>
      </w:r>
    </w:p>
    <w:p w:rsidR="0013012A" w:rsidRPr="0014703D" w:rsidRDefault="0013012A" w:rsidP="0013012A">
      <w:pPr>
        <w:pStyle w:val="ConsPlusNonformat"/>
        <w:ind w:firstLine="709"/>
        <w:jc w:val="both"/>
        <w:rPr>
          <w:rFonts w:ascii="Times New Roman" w:hAnsi="Times New Roman" w:cs="Times New Roman"/>
          <w:sz w:val="18"/>
          <w:szCs w:val="18"/>
        </w:rPr>
      </w:pPr>
    </w:p>
    <w:p w:rsidR="0013012A" w:rsidRPr="0014703D" w:rsidRDefault="0013012A" w:rsidP="0013012A">
      <w:pPr>
        <w:pStyle w:val="ConsPlusNonformat"/>
        <w:ind w:firstLine="709"/>
        <w:jc w:val="both"/>
        <w:rPr>
          <w:rFonts w:ascii="Times New Roman" w:hAnsi="Times New Roman" w:cs="Times New Roman"/>
          <w:sz w:val="18"/>
          <w:szCs w:val="18"/>
        </w:rPr>
      </w:pPr>
      <w:r w:rsidRPr="0014703D">
        <w:rPr>
          <w:rFonts w:ascii="Times New Roman" w:hAnsi="Times New Roman" w:cs="Times New Roman"/>
          <w:sz w:val="18"/>
          <w:szCs w:val="18"/>
        </w:rPr>
        <w:t>О принятых решениях прошу информировать одним из следующих способов:</w:t>
      </w: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 xml:space="preserve">    ┌─┐</w:t>
      </w: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 xml:space="preserve">    │ │ путем непосредственного вручения представителю участника отбора;</w:t>
      </w: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 xml:space="preserve">    └─┘</w:t>
      </w: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 xml:space="preserve">    ┌─┐</w:t>
      </w: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 xml:space="preserve">    │ │ путем почтового отправления  с уведомлением о вручении  по адресу:</w:t>
      </w: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 xml:space="preserve">    └─┘ __________________________________________________________________;</w:t>
      </w: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 xml:space="preserve">    ┌─┐</w:t>
      </w: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 xml:space="preserve">    │ │ в  форме электронного документа, подписанного усиленной</w:t>
      </w: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 xml:space="preserve">    └─┘ квалифицированной электронной подписью, на адрес электронной почты:</w:t>
      </w: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____________________________________________________________________</w:t>
      </w:r>
    </w:p>
    <w:p w:rsidR="0013012A" w:rsidRPr="0014703D" w:rsidRDefault="0013012A" w:rsidP="0013012A">
      <w:pPr>
        <w:pStyle w:val="ConsPlusNonformat"/>
        <w:jc w:val="both"/>
        <w:rPr>
          <w:rFonts w:ascii="Times New Roman" w:hAnsi="Times New Roman" w:cs="Times New Roman"/>
          <w:sz w:val="18"/>
          <w:szCs w:val="18"/>
        </w:rPr>
      </w:pPr>
    </w:p>
    <w:p w:rsidR="0013012A" w:rsidRP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Участник отбора          _________________________</w:t>
      </w:r>
    </w:p>
    <w:p w:rsidR="0014703D" w:rsidRDefault="0013012A" w:rsidP="0013012A">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 xml:space="preserve">                                                            (подпись)</w:t>
      </w:r>
    </w:p>
    <w:p w:rsidR="0013012A" w:rsidRPr="0014703D" w:rsidRDefault="0014703D" w:rsidP="0013012A">
      <w:pPr>
        <w:pStyle w:val="ConsPlusNonformat"/>
        <w:jc w:val="both"/>
        <w:rPr>
          <w:rFonts w:ascii="Times New Roman" w:hAnsi="Times New Roman" w:cs="Times New Roman"/>
          <w:sz w:val="18"/>
          <w:szCs w:val="18"/>
        </w:rPr>
      </w:pPr>
      <w:r>
        <w:rPr>
          <w:rFonts w:ascii="Times New Roman" w:hAnsi="Times New Roman" w:cs="Times New Roman"/>
          <w:sz w:val="18"/>
          <w:szCs w:val="18"/>
        </w:rPr>
        <w:t>М</w:t>
      </w:r>
      <w:r w:rsidR="0013012A" w:rsidRPr="0014703D">
        <w:rPr>
          <w:rFonts w:ascii="Times New Roman" w:hAnsi="Times New Roman" w:cs="Times New Roman"/>
          <w:sz w:val="18"/>
          <w:szCs w:val="18"/>
        </w:rPr>
        <w:t xml:space="preserve">.П. </w:t>
      </w:r>
    </w:p>
    <w:p w:rsidR="0013012A" w:rsidRDefault="0013012A" w:rsidP="0013012A">
      <w:pPr>
        <w:pStyle w:val="ConsPlusNonformat"/>
        <w:jc w:val="both"/>
        <w:rPr>
          <w:ins w:id="11" w:author="user" w:date="2026-02-11T17:08:00Z"/>
          <w:rFonts w:ascii="Times New Roman" w:hAnsi="Times New Roman" w:cs="Times New Roman"/>
          <w:sz w:val="18"/>
          <w:szCs w:val="18"/>
        </w:rPr>
      </w:pPr>
      <w:r w:rsidRPr="0014703D">
        <w:rPr>
          <w:rFonts w:ascii="Times New Roman" w:hAnsi="Times New Roman" w:cs="Times New Roman"/>
          <w:sz w:val="18"/>
          <w:szCs w:val="18"/>
        </w:rPr>
        <w:t>(при наличии)</w:t>
      </w:r>
      <w:r w:rsidR="0014703D">
        <w:rPr>
          <w:rFonts w:ascii="Times New Roman" w:hAnsi="Times New Roman" w:cs="Times New Roman"/>
          <w:sz w:val="18"/>
          <w:szCs w:val="18"/>
        </w:rPr>
        <w:t xml:space="preserve">                                                                                            </w:t>
      </w:r>
      <w:r w:rsidRPr="0014703D">
        <w:rPr>
          <w:rFonts w:ascii="Times New Roman" w:hAnsi="Times New Roman" w:cs="Times New Roman"/>
          <w:sz w:val="18"/>
          <w:szCs w:val="18"/>
        </w:rPr>
        <w:t>"__" ____________ 20__ г.</w:t>
      </w:r>
    </w:p>
    <w:p w:rsidR="002701E3" w:rsidRDefault="002701E3" w:rsidP="0013012A">
      <w:pPr>
        <w:pStyle w:val="ConsPlusNonformat"/>
        <w:jc w:val="both"/>
        <w:rPr>
          <w:ins w:id="12" w:author="user" w:date="2026-02-11T17:08:00Z"/>
          <w:rFonts w:ascii="Times New Roman" w:hAnsi="Times New Roman" w:cs="Times New Roman"/>
          <w:sz w:val="18"/>
          <w:szCs w:val="18"/>
        </w:rPr>
      </w:pPr>
    </w:p>
    <w:p w:rsidR="002701E3" w:rsidRDefault="002701E3" w:rsidP="0013012A">
      <w:pPr>
        <w:pStyle w:val="ConsPlusNonformat"/>
        <w:jc w:val="both"/>
        <w:rPr>
          <w:ins w:id="13" w:author="user" w:date="2026-02-11T17:08:00Z"/>
          <w:rFonts w:ascii="Times New Roman" w:hAnsi="Times New Roman" w:cs="Times New Roman"/>
          <w:sz w:val="18"/>
          <w:szCs w:val="18"/>
        </w:rPr>
      </w:pPr>
    </w:p>
    <w:p w:rsidR="002701E3" w:rsidRDefault="002701E3" w:rsidP="0013012A">
      <w:pPr>
        <w:pStyle w:val="ConsPlusNonformat"/>
        <w:jc w:val="both"/>
        <w:rPr>
          <w:ins w:id="14" w:author="user" w:date="2026-02-11T17:08:00Z"/>
          <w:rFonts w:ascii="Times New Roman" w:hAnsi="Times New Roman" w:cs="Times New Roman"/>
          <w:sz w:val="18"/>
          <w:szCs w:val="18"/>
        </w:rPr>
      </w:pPr>
    </w:p>
    <w:p w:rsidR="002701E3" w:rsidRDefault="002701E3" w:rsidP="0013012A">
      <w:pPr>
        <w:pStyle w:val="ConsPlusNonformat"/>
        <w:jc w:val="both"/>
        <w:rPr>
          <w:ins w:id="15" w:author="user" w:date="2026-02-11T17:08:00Z"/>
          <w:rFonts w:ascii="Times New Roman" w:hAnsi="Times New Roman" w:cs="Times New Roman"/>
          <w:sz w:val="18"/>
          <w:szCs w:val="18"/>
        </w:rPr>
      </w:pPr>
    </w:p>
    <w:p w:rsidR="002701E3" w:rsidRDefault="002701E3" w:rsidP="0013012A">
      <w:pPr>
        <w:pStyle w:val="ConsPlusNonformat"/>
        <w:jc w:val="both"/>
        <w:rPr>
          <w:ins w:id="16" w:author="user" w:date="2026-02-11T17:08:00Z"/>
          <w:rFonts w:ascii="Times New Roman" w:hAnsi="Times New Roman" w:cs="Times New Roman"/>
          <w:sz w:val="18"/>
          <w:szCs w:val="18"/>
        </w:rPr>
      </w:pPr>
    </w:p>
    <w:p w:rsidR="002701E3" w:rsidRPr="0014703D" w:rsidRDefault="002701E3" w:rsidP="0013012A">
      <w:pPr>
        <w:pStyle w:val="ConsPlusNonformat"/>
        <w:jc w:val="both"/>
        <w:rPr>
          <w:rFonts w:ascii="Times New Roman" w:hAnsi="Times New Roman" w:cs="Times New Roman"/>
          <w:sz w:val="18"/>
          <w:szCs w:val="18"/>
        </w:rPr>
      </w:pPr>
    </w:p>
    <w:p w:rsidR="0014703D" w:rsidRPr="0014703D" w:rsidRDefault="0014703D" w:rsidP="0014703D">
      <w:pPr>
        <w:spacing w:after="0" w:line="240" w:lineRule="auto"/>
        <w:ind w:firstLine="5387"/>
        <w:rPr>
          <w:rFonts w:ascii="Times New Roman" w:hAnsi="Times New Roman" w:cs="Times New Roman"/>
          <w:sz w:val="18"/>
          <w:szCs w:val="18"/>
        </w:rPr>
      </w:pPr>
      <w:r w:rsidRPr="0014703D">
        <w:rPr>
          <w:rFonts w:ascii="Times New Roman" w:hAnsi="Times New Roman" w:cs="Times New Roman"/>
          <w:sz w:val="18"/>
          <w:szCs w:val="18"/>
        </w:rPr>
        <w:t>Приложение 7</w:t>
      </w:r>
    </w:p>
    <w:p w:rsidR="0014703D" w:rsidRPr="0014703D" w:rsidRDefault="0014703D" w:rsidP="0014703D">
      <w:pPr>
        <w:pStyle w:val="ConsPlusNormal"/>
        <w:ind w:left="5387"/>
        <w:jc w:val="both"/>
        <w:rPr>
          <w:rFonts w:ascii="Times New Roman" w:hAnsi="Times New Roman" w:cs="Times New Roman"/>
          <w:sz w:val="18"/>
          <w:szCs w:val="18"/>
        </w:rPr>
      </w:pPr>
      <w:r w:rsidRPr="0014703D">
        <w:rPr>
          <w:rFonts w:ascii="Times New Roman" w:hAnsi="Times New Roman" w:cs="Times New Roman"/>
          <w:sz w:val="18"/>
          <w:szCs w:val="18"/>
        </w:rPr>
        <w:t>к Порядку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маршрутам с небольшой интенсивностью пассажиропотока</w:t>
      </w:r>
    </w:p>
    <w:p w:rsidR="0014703D" w:rsidRPr="0014703D" w:rsidRDefault="0014703D" w:rsidP="0014703D">
      <w:pPr>
        <w:pStyle w:val="ConsPlusNormal"/>
        <w:ind w:left="5387"/>
        <w:jc w:val="both"/>
        <w:rPr>
          <w:rFonts w:ascii="Times New Roman" w:hAnsi="Times New Roman" w:cs="Times New Roman"/>
          <w:sz w:val="18"/>
          <w:szCs w:val="18"/>
        </w:rPr>
      </w:pPr>
    </w:p>
    <w:p w:rsidR="0014703D" w:rsidRPr="0014703D" w:rsidRDefault="0014703D" w:rsidP="0014703D">
      <w:pPr>
        <w:pStyle w:val="ConsPlusNormal"/>
        <w:ind w:left="5387"/>
        <w:jc w:val="both"/>
        <w:rPr>
          <w:rFonts w:ascii="Times New Roman" w:hAnsi="Times New Roman" w:cs="Times New Roman"/>
          <w:sz w:val="18"/>
          <w:szCs w:val="18"/>
        </w:rPr>
      </w:pPr>
    </w:p>
    <w:p w:rsidR="0014703D" w:rsidRPr="0014703D" w:rsidRDefault="0014703D" w:rsidP="0014703D">
      <w:pPr>
        <w:jc w:val="center"/>
        <w:rPr>
          <w:rFonts w:ascii="Times New Roman" w:hAnsi="Times New Roman" w:cs="Times New Roman"/>
          <w:sz w:val="18"/>
          <w:szCs w:val="18"/>
        </w:rPr>
      </w:pPr>
      <w:r w:rsidRPr="0014703D">
        <w:rPr>
          <w:rFonts w:ascii="Times New Roman" w:hAnsi="Times New Roman" w:cs="Times New Roman"/>
          <w:sz w:val="18"/>
          <w:szCs w:val="18"/>
        </w:rPr>
        <w:t>Согласие на обработку персональных данных</w:t>
      </w:r>
    </w:p>
    <w:p w:rsidR="0014703D" w:rsidRPr="0014703D" w:rsidRDefault="0014703D" w:rsidP="0014703D">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Я, __________________________________________________________________,</w:t>
      </w:r>
    </w:p>
    <w:p w:rsidR="0014703D" w:rsidRPr="0014703D" w:rsidRDefault="0014703D" w:rsidP="0014703D">
      <w:pPr>
        <w:pStyle w:val="ConsPlusNonformat"/>
        <w:jc w:val="center"/>
        <w:rPr>
          <w:rFonts w:ascii="Times New Roman" w:hAnsi="Times New Roman" w:cs="Times New Roman"/>
          <w:sz w:val="18"/>
          <w:szCs w:val="18"/>
        </w:rPr>
      </w:pPr>
      <w:r w:rsidRPr="0014703D">
        <w:rPr>
          <w:rFonts w:ascii="Times New Roman" w:hAnsi="Times New Roman" w:cs="Times New Roman"/>
          <w:sz w:val="18"/>
          <w:szCs w:val="18"/>
        </w:rPr>
        <w:t>(фамилия, имя, отчество (если имеется)</w:t>
      </w:r>
    </w:p>
    <w:p w:rsidR="0014703D" w:rsidRPr="0014703D" w:rsidRDefault="0014703D" w:rsidP="0014703D">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зарегистрированный (</w:t>
      </w:r>
      <w:proofErr w:type="spellStart"/>
      <w:r w:rsidRPr="0014703D">
        <w:rPr>
          <w:rFonts w:ascii="Times New Roman" w:hAnsi="Times New Roman" w:cs="Times New Roman"/>
          <w:sz w:val="18"/>
          <w:szCs w:val="18"/>
        </w:rPr>
        <w:t>ая</w:t>
      </w:r>
      <w:proofErr w:type="spellEnd"/>
      <w:r w:rsidRPr="0014703D">
        <w:rPr>
          <w:rFonts w:ascii="Times New Roman" w:hAnsi="Times New Roman" w:cs="Times New Roman"/>
          <w:sz w:val="18"/>
          <w:szCs w:val="18"/>
        </w:rPr>
        <w:t>) по адресу: ___________________________________ __________________________________________________________________,</w:t>
      </w:r>
    </w:p>
    <w:p w:rsidR="0014703D" w:rsidRPr="0014703D" w:rsidRDefault="0014703D" w:rsidP="0014703D">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фактически проживающий (</w:t>
      </w:r>
      <w:proofErr w:type="spellStart"/>
      <w:r w:rsidRPr="0014703D">
        <w:rPr>
          <w:rFonts w:ascii="Times New Roman" w:hAnsi="Times New Roman" w:cs="Times New Roman"/>
          <w:sz w:val="18"/>
          <w:szCs w:val="18"/>
        </w:rPr>
        <w:t>ая</w:t>
      </w:r>
      <w:proofErr w:type="spellEnd"/>
      <w:r w:rsidRPr="0014703D">
        <w:rPr>
          <w:rFonts w:ascii="Times New Roman" w:hAnsi="Times New Roman" w:cs="Times New Roman"/>
          <w:sz w:val="18"/>
          <w:szCs w:val="18"/>
        </w:rPr>
        <w:t xml:space="preserve">) по адресу: _____________________________ </w:t>
      </w:r>
    </w:p>
    <w:p w:rsidR="0014703D" w:rsidRPr="0014703D" w:rsidRDefault="0014703D" w:rsidP="0014703D">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__________________________________________________________________,</w:t>
      </w:r>
    </w:p>
    <w:p w:rsidR="0014703D" w:rsidRPr="0014703D" w:rsidRDefault="0014703D" w:rsidP="0014703D">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документ, удостоверяющий личность: _________________________________</w:t>
      </w:r>
    </w:p>
    <w:p w:rsidR="0014703D" w:rsidRPr="0014703D" w:rsidRDefault="0014703D" w:rsidP="0014703D">
      <w:pPr>
        <w:pStyle w:val="ConsPlusNonformat"/>
        <w:jc w:val="center"/>
        <w:rPr>
          <w:rFonts w:ascii="Times New Roman" w:hAnsi="Times New Roman" w:cs="Times New Roman"/>
          <w:sz w:val="18"/>
          <w:szCs w:val="18"/>
        </w:rPr>
      </w:pPr>
      <w:r w:rsidRPr="0014703D">
        <w:rPr>
          <w:rFonts w:ascii="Times New Roman" w:hAnsi="Times New Roman" w:cs="Times New Roman"/>
          <w:sz w:val="18"/>
          <w:szCs w:val="18"/>
        </w:rPr>
        <w:t xml:space="preserve">                                                                               (вид документа)</w:t>
      </w:r>
    </w:p>
    <w:p w:rsidR="0014703D" w:rsidRPr="0014703D" w:rsidRDefault="0014703D" w:rsidP="0014703D">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серия ________ номер ____________ выдан "__" __________________ 20__ г.</w:t>
      </w:r>
    </w:p>
    <w:p w:rsidR="0014703D" w:rsidRPr="0014703D" w:rsidRDefault="0014703D" w:rsidP="0014703D">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____________________________________________________________________________________________________________________________________,</w:t>
      </w:r>
    </w:p>
    <w:p w:rsidR="0014703D" w:rsidRPr="0014703D" w:rsidRDefault="0014703D" w:rsidP="0014703D">
      <w:pPr>
        <w:pStyle w:val="ConsPlusNonformat"/>
        <w:jc w:val="center"/>
        <w:rPr>
          <w:rFonts w:ascii="Times New Roman" w:hAnsi="Times New Roman" w:cs="Times New Roman"/>
          <w:sz w:val="18"/>
          <w:szCs w:val="18"/>
        </w:rPr>
      </w:pPr>
      <w:r w:rsidRPr="0014703D">
        <w:rPr>
          <w:rFonts w:ascii="Times New Roman" w:hAnsi="Times New Roman" w:cs="Times New Roman"/>
          <w:sz w:val="18"/>
          <w:szCs w:val="18"/>
        </w:rPr>
        <w:t>(кем и когда выдан)</w:t>
      </w:r>
    </w:p>
    <w:p w:rsidR="0014703D" w:rsidRPr="0014703D" w:rsidRDefault="0014703D" w:rsidP="0014703D">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имеющий (</w:t>
      </w:r>
      <w:proofErr w:type="spellStart"/>
      <w:r w:rsidRPr="0014703D">
        <w:rPr>
          <w:rFonts w:ascii="Times New Roman" w:hAnsi="Times New Roman" w:cs="Times New Roman"/>
          <w:sz w:val="18"/>
          <w:szCs w:val="18"/>
        </w:rPr>
        <w:t>ая</w:t>
      </w:r>
      <w:proofErr w:type="spellEnd"/>
      <w:r w:rsidRPr="0014703D">
        <w:rPr>
          <w:rFonts w:ascii="Times New Roman" w:hAnsi="Times New Roman" w:cs="Times New Roman"/>
          <w:sz w:val="18"/>
          <w:szCs w:val="18"/>
        </w:rPr>
        <w:t>) место рождения: ______________________________________ __________________________________________________________________,</w:t>
      </w:r>
    </w:p>
    <w:p w:rsidR="0014703D" w:rsidRPr="0014703D" w:rsidRDefault="0014703D" w:rsidP="0014703D">
      <w:pPr>
        <w:pStyle w:val="ConsPlusNonformat"/>
        <w:jc w:val="both"/>
        <w:rPr>
          <w:rFonts w:ascii="Times New Roman" w:hAnsi="Times New Roman" w:cs="Times New Roman"/>
          <w:sz w:val="18"/>
          <w:szCs w:val="18"/>
        </w:rPr>
      </w:pPr>
      <w:proofErr w:type="gramStart"/>
      <w:r w:rsidRPr="0014703D">
        <w:rPr>
          <w:rFonts w:ascii="Times New Roman" w:hAnsi="Times New Roman" w:cs="Times New Roman"/>
          <w:sz w:val="18"/>
          <w:szCs w:val="18"/>
        </w:rPr>
        <w:t xml:space="preserve">даю согласие администрации Абанского района в соответствии со </w:t>
      </w:r>
      <w:hyperlink r:id="rId13">
        <w:r w:rsidRPr="0014703D">
          <w:rPr>
            <w:rFonts w:ascii="Times New Roman" w:hAnsi="Times New Roman" w:cs="Times New Roman"/>
            <w:sz w:val="18"/>
            <w:szCs w:val="18"/>
          </w:rPr>
          <w:t>статьей 9</w:t>
        </w:r>
      </w:hyperlink>
      <w:r w:rsidRPr="0014703D">
        <w:rPr>
          <w:rFonts w:ascii="Times New Roman" w:hAnsi="Times New Roman" w:cs="Times New Roman"/>
          <w:sz w:val="18"/>
          <w:szCs w:val="18"/>
        </w:rPr>
        <w:t xml:space="preserve"> Федерального закона от 27.07.2006 № 152-ФЗ «О персональных данных» на обработку моих персональных данных (фамилии, имени, отчества (при наличии), года, месяца, даты рождения, места рождения, адреса регистрации по месту жительства или месту пребывания, адреса фактического проживания, серии, номера, даты и места выдачи документа, удостоверяющего личность) и на совершение действий, предусмотренных </w:t>
      </w:r>
      <w:hyperlink r:id="rId14">
        <w:r w:rsidRPr="0014703D">
          <w:rPr>
            <w:rFonts w:ascii="Times New Roman" w:hAnsi="Times New Roman" w:cs="Times New Roman"/>
            <w:sz w:val="18"/>
            <w:szCs w:val="18"/>
          </w:rPr>
          <w:t>пунктом</w:t>
        </w:r>
        <w:proofErr w:type="gramEnd"/>
        <w:r w:rsidRPr="0014703D">
          <w:rPr>
            <w:rFonts w:ascii="Times New Roman" w:hAnsi="Times New Roman" w:cs="Times New Roman"/>
            <w:sz w:val="18"/>
            <w:szCs w:val="18"/>
          </w:rPr>
          <w:t xml:space="preserve"> 3 статьи 3</w:t>
        </w:r>
      </w:hyperlink>
      <w:r w:rsidRPr="0014703D">
        <w:rPr>
          <w:rFonts w:ascii="Times New Roman" w:hAnsi="Times New Roman" w:cs="Times New Roman"/>
          <w:sz w:val="18"/>
          <w:szCs w:val="18"/>
        </w:rPr>
        <w:t xml:space="preserve"> Федерального закона от 27.07.2006 № 152-ФЗ «О персональных данных», в целях предоставления субсидии __________________________________________________________________</w:t>
      </w:r>
    </w:p>
    <w:p w:rsidR="0014703D" w:rsidRPr="0014703D" w:rsidRDefault="0014703D" w:rsidP="0014703D">
      <w:pPr>
        <w:pStyle w:val="ConsPlusNonformat"/>
        <w:jc w:val="center"/>
        <w:rPr>
          <w:rFonts w:ascii="Times New Roman" w:hAnsi="Times New Roman" w:cs="Times New Roman"/>
          <w:sz w:val="18"/>
          <w:szCs w:val="18"/>
        </w:rPr>
      </w:pPr>
      <w:r w:rsidRPr="0014703D">
        <w:rPr>
          <w:rFonts w:ascii="Times New Roman" w:hAnsi="Times New Roman" w:cs="Times New Roman"/>
          <w:sz w:val="18"/>
          <w:szCs w:val="18"/>
        </w:rPr>
        <w:t>(указывается получатель субсидии)</w:t>
      </w:r>
    </w:p>
    <w:p w:rsidR="0014703D" w:rsidRPr="0014703D" w:rsidRDefault="0014703D" w:rsidP="0014703D">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на возмещение недополученных доходов, возникающих в связи с государственным регулированием тарифов на перевозки пассажиров автомобильным транспортом на маршрутах с небольшой интенсивностью пассажиропотока,</w:t>
      </w:r>
    </w:p>
    <w:p w:rsidR="0014703D" w:rsidRPr="0014703D" w:rsidRDefault="0014703D" w:rsidP="0014703D">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Я ознакомлен (а), что:</w:t>
      </w:r>
    </w:p>
    <w:p w:rsidR="0014703D" w:rsidRPr="0014703D" w:rsidRDefault="0014703D" w:rsidP="0014703D">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1) согласие на обработку персональных данных действует с даты подписания настоящего согласия в течение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14703D" w:rsidRPr="0014703D" w:rsidRDefault="0014703D" w:rsidP="0014703D">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2) согласие на обработку персональных данных может быть отозвано на основании письменного заявления в произвольной форме.</w:t>
      </w:r>
    </w:p>
    <w:p w:rsidR="0014703D" w:rsidRPr="0014703D" w:rsidRDefault="0014703D" w:rsidP="0014703D">
      <w:pPr>
        <w:pStyle w:val="ConsPlusNonformat"/>
        <w:jc w:val="both"/>
        <w:rPr>
          <w:rFonts w:ascii="Times New Roman" w:hAnsi="Times New Roman" w:cs="Times New Roman"/>
          <w:sz w:val="18"/>
          <w:szCs w:val="18"/>
        </w:rPr>
      </w:pPr>
    </w:p>
    <w:p w:rsidR="0014703D" w:rsidRDefault="0014703D" w:rsidP="0014703D">
      <w:pPr>
        <w:pStyle w:val="ConsPlusNonformat"/>
        <w:jc w:val="both"/>
        <w:rPr>
          <w:rFonts w:ascii="Times New Roman" w:hAnsi="Times New Roman" w:cs="Times New Roman"/>
          <w:sz w:val="18"/>
          <w:szCs w:val="18"/>
        </w:rPr>
      </w:pPr>
      <w:r w:rsidRPr="0014703D">
        <w:rPr>
          <w:rFonts w:ascii="Times New Roman" w:hAnsi="Times New Roman" w:cs="Times New Roman"/>
          <w:sz w:val="18"/>
          <w:szCs w:val="18"/>
        </w:rPr>
        <w:t>_____________ _____________________________________________________</w:t>
      </w:r>
    </w:p>
    <w:p w:rsidR="001F0311" w:rsidRPr="0014703D" w:rsidRDefault="001F0311" w:rsidP="0014703D">
      <w:pPr>
        <w:pStyle w:val="ConsPlusNonformat"/>
        <w:jc w:val="both"/>
        <w:rPr>
          <w:rFonts w:ascii="Times New Roman" w:hAnsi="Times New Roman" w:cs="Times New Roman"/>
          <w:sz w:val="18"/>
          <w:szCs w:val="18"/>
        </w:rPr>
      </w:pPr>
    </w:p>
    <w:p w:rsidR="0014703D" w:rsidRPr="0014703D" w:rsidRDefault="0014703D" w:rsidP="0014703D">
      <w:pPr>
        <w:pStyle w:val="ConsPlusNonformat"/>
        <w:jc w:val="center"/>
        <w:rPr>
          <w:rFonts w:ascii="Times New Roman" w:hAnsi="Times New Roman" w:cs="Times New Roman"/>
          <w:sz w:val="18"/>
          <w:szCs w:val="18"/>
        </w:rPr>
      </w:pPr>
      <w:proofErr w:type="gramStart"/>
      <w:r w:rsidRPr="0014703D">
        <w:rPr>
          <w:rFonts w:ascii="Times New Roman" w:hAnsi="Times New Roman" w:cs="Times New Roman"/>
          <w:sz w:val="18"/>
          <w:szCs w:val="18"/>
        </w:rPr>
        <w:t>(подпись)                                         (фамилия, имя, отчество (если имеется)</w:t>
      </w:r>
      <w:proofErr w:type="gramEnd"/>
    </w:p>
    <w:p w:rsidR="0013012A" w:rsidRDefault="0014703D" w:rsidP="00F53F10">
      <w:pPr>
        <w:pStyle w:val="ConsPlusNonformat"/>
        <w:jc w:val="both"/>
        <w:rPr>
          <w:ins w:id="17" w:author="user" w:date="2026-02-11T16:50:00Z"/>
          <w:rFonts w:ascii="Times New Roman" w:hAnsi="Times New Roman" w:cs="Times New Roman"/>
          <w:sz w:val="18"/>
          <w:szCs w:val="18"/>
        </w:rPr>
      </w:pPr>
      <w:r w:rsidRPr="0014703D">
        <w:rPr>
          <w:rFonts w:ascii="Times New Roman" w:hAnsi="Times New Roman" w:cs="Times New Roman"/>
          <w:sz w:val="18"/>
          <w:szCs w:val="18"/>
        </w:rPr>
        <w:t>"__" ____________ 20__ г.</w:t>
      </w:r>
    </w:p>
    <w:p w:rsidR="00F7693D" w:rsidRDefault="00F7693D" w:rsidP="001F0311">
      <w:pPr>
        <w:pStyle w:val="ConsPlusNonformat"/>
        <w:jc w:val="both"/>
        <w:rPr>
          <w:rFonts w:ascii="Times New Roman" w:hAnsi="Times New Roman" w:cs="Times New Roman"/>
          <w:sz w:val="28"/>
          <w:szCs w:val="28"/>
        </w:rPr>
      </w:pPr>
    </w:p>
    <w:sectPr w:rsidR="00F7693D" w:rsidSect="001F0311">
      <w:pgSz w:w="11905" w:h="16837" w:code="9"/>
      <w:pgMar w:top="567" w:right="567" w:bottom="567" w:left="1985" w:header="0" w:footer="6" w:gutter="0"/>
      <w:cols w:space="720"/>
      <w:noEndnote/>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1BD9C0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1BD9C02" w16cid:durableId="2AD2DE1E"/>
</w16cid:commentsId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96D5F"/>
    <w:multiLevelType w:val="hybridMultilevel"/>
    <w:tmpl w:val="9DC8A6B6"/>
    <w:lvl w:ilvl="0" w:tplc="465EF298">
      <w:start w:val="1"/>
      <w:numFmt w:val="decimal"/>
      <w:lvlText w:val="%1."/>
      <w:lvlJc w:val="left"/>
      <w:pPr>
        <w:ind w:left="1069"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84E376A"/>
    <w:multiLevelType w:val="hybridMultilevel"/>
    <w:tmpl w:val="58C29C18"/>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D2034A"/>
    <w:multiLevelType w:val="multilevel"/>
    <w:tmpl w:val="4BCEB312"/>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44F6BA6"/>
    <w:multiLevelType w:val="hybridMultilevel"/>
    <w:tmpl w:val="66AC5FC6"/>
    <w:lvl w:ilvl="0" w:tplc="BEC08240">
      <w:start w:val="1"/>
      <w:numFmt w:val="decimal"/>
      <w:lvlText w:val="%1."/>
      <w:lvlJc w:val="left"/>
      <w:pPr>
        <w:ind w:left="1954" w:hanging="12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322219D"/>
    <w:multiLevelType w:val="multilevel"/>
    <w:tmpl w:val="52FE484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1"/>
  </w:num>
  <w:num w:numId="4">
    <w:abstractNumId w:val="2"/>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Пользователь">
    <w15:presenceInfo w15:providerId="None" w15:userId="Пользовател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A003EF"/>
    <w:rsid w:val="0013012A"/>
    <w:rsid w:val="0014703D"/>
    <w:rsid w:val="001A38DE"/>
    <w:rsid w:val="001C3B7C"/>
    <w:rsid w:val="001F0311"/>
    <w:rsid w:val="0020036C"/>
    <w:rsid w:val="00210042"/>
    <w:rsid w:val="002701E3"/>
    <w:rsid w:val="002B2C8F"/>
    <w:rsid w:val="00322CA6"/>
    <w:rsid w:val="00371E2A"/>
    <w:rsid w:val="003F6020"/>
    <w:rsid w:val="003F68D1"/>
    <w:rsid w:val="00443974"/>
    <w:rsid w:val="00463E27"/>
    <w:rsid w:val="004900D8"/>
    <w:rsid w:val="004C00B9"/>
    <w:rsid w:val="00551C5E"/>
    <w:rsid w:val="0059646A"/>
    <w:rsid w:val="00603335"/>
    <w:rsid w:val="00615185"/>
    <w:rsid w:val="006235CE"/>
    <w:rsid w:val="00634346"/>
    <w:rsid w:val="006902D1"/>
    <w:rsid w:val="006A0651"/>
    <w:rsid w:val="006B1F20"/>
    <w:rsid w:val="007303DD"/>
    <w:rsid w:val="007B111C"/>
    <w:rsid w:val="007B7EBB"/>
    <w:rsid w:val="007F1F17"/>
    <w:rsid w:val="008878D1"/>
    <w:rsid w:val="009027C4"/>
    <w:rsid w:val="00985436"/>
    <w:rsid w:val="009B5239"/>
    <w:rsid w:val="00A003EF"/>
    <w:rsid w:val="00A13003"/>
    <w:rsid w:val="00A26682"/>
    <w:rsid w:val="00A56FCE"/>
    <w:rsid w:val="00AB04EB"/>
    <w:rsid w:val="00B519AE"/>
    <w:rsid w:val="00B55E51"/>
    <w:rsid w:val="00BD096A"/>
    <w:rsid w:val="00C071B0"/>
    <w:rsid w:val="00C26857"/>
    <w:rsid w:val="00C36FB8"/>
    <w:rsid w:val="00C412FC"/>
    <w:rsid w:val="00C65D50"/>
    <w:rsid w:val="00C94C14"/>
    <w:rsid w:val="00D17023"/>
    <w:rsid w:val="00D617F7"/>
    <w:rsid w:val="00D74053"/>
    <w:rsid w:val="00DB22E8"/>
    <w:rsid w:val="00DE4C64"/>
    <w:rsid w:val="00E32FC0"/>
    <w:rsid w:val="00E431EB"/>
    <w:rsid w:val="00E4678B"/>
    <w:rsid w:val="00EC68AB"/>
    <w:rsid w:val="00EC6EFB"/>
    <w:rsid w:val="00F53F10"/>
    <w:rsid w:val="00F7693D"/>
    <w:rsid w:val="00F869F3"/>
    <w:rsid w:val="00F90C8F"/>
    <w:rsid w:val="00FA7375"/>
    <w:rsid w:val="00FC02DF"/>
    <w:rsid w:val="00FD41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9F3"/>
  </w:style>
  <w:style w:type="paragraph" w:styleId="1">
    <w:name w:val="heading 1"/>
    <w:basedOn w:val="a"/>
    <w:next w:val="a"/>
    <w:link w:val="10"/>
    <w:qFormat/>
    <w:rsid w:val="00DB22E8"/>
    <w:pPr>
      <w:keepNext/>
      <w:spacing w:after="0" w:line="240" w:lineRule="auto"/>
      <w:jc w:val="center"/>
      <w:outlineLvl w:val="0"/>
    </w:pPr>
    <w:rPr>
      <w:rFonts w:ascii="Times New Roman" w:eastAsia="Times New Roman" w:hAnsi="Times New Roman" w:cs="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03EF"/>
    <w:pPr>
      <w:ind w:left="720"/>
      <w:contextualSpacing/>
    </w:pPr>
  </w:style>
  <w:style w:type="character" w:styleId="a4">
    <w:name w:val="Hyperlink"/>
    <w:basedOn w:val="a0"/>
    <w:uiPriority w:val="99"/>
    <w:unhideWhenUsed/>
    <w:rsid w:val="00F90C8F"/>
    <w:rPr>
      <w:color w:val="0000FF" w:themeColor="hyperlink"/>
      <w:u w:val="single"/>
    </w:rPr>
  </w:style>
  <w:style w:type="paragraph" w:customStyle="1" w:styleId="ConsPlusNormal">
    <w:name w:val="ConsPlusNormal"/>
    <w:rsid w:val="00F90C8F"/>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rsid w:val="00DB22E8"/>
    <w:rPr>
      <w:rFonts w:ascii="Times New Roman" w:eastAsia="Times New Roman" w:hAnsi="Times New Roman" w:cs="Times New Roman"/>
      <w:b/>
      <w:sz w:val="32"/>
      <w:szCs w:val="20"/>
      <w:lang w:eastAsia="ru-RU"/>
    </w:rPr>
  </w:style>
  <w:style w:type="character" w:customStyle="1" w:styleId="a5">
    <w:name w:val="Основной текст_"/>
    <w:basedOn w:val="a0"/>
    <w:link w:val="2"/>
    <w:rsid w:val="00463E27"/>
    <w:rPr>
      <w:shd w:val="clear" w:color="auto" w:fill="FFFFFF"/>
    </w:rPr>
  </w:style>
  <w:style w:type="paragraph" w:customStyle="1" w:styleId="2">
    <w:name w:val="Основной текст2"/>
    <w:basedOn w:val="a"/>
    <w:link w:val="a5"/>
    <w:rsid w:val="00463E27"/>
    <w:pPr>
      <w:shd w:val="clear" w:color="auto" w:fill="FFFFFF"/>
      <w:spacing w:before="300" w:after="0" w:line="226" w:lineRule="exact"/>
      <w:ind w:hanging="360"/>
      <w:jc w:val="center"/>
    </w:pPr>
  </w:style>
  <w:style w:type="paragraph" w:customStyle="1" w:styleId="ConsPlusNonformat">
    <w:name w:val="ConsPlusNonformat"/>
    <w:rsid w:val="0013012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Revision"/>
    <w:hidden/>
    <w:uiPriority w:val="99"/>
    <w:semiHidden/>
    <w:rsid w:val="00EC6EFB"/>
    <w:pPr>
      <w:spacing w:after="0" w:line="240" w:lineRule="auto"/>
    </w:pPr>
  </w:style>
  <w:style w:type="character" w:styleId="a7">
    <w:name w:val="annotation reference"/>
    <w:basedOn w:val="a0"/>
    <w:uiPriority w:val="99"/>
    <w:semiHidden/>
    <w:unhideWhenUsed/>
    <w:rsid w:val="00322CA6"/>
    <w:rPr>
      <w:sz w:val="16"/>
      <w:szCs w:val="16"/>
    </w:rPr>
  </w:style>
  <w:style w:type="paragraph" w:styleId="a8">
    <w:name w:val="annotation text"/>
    <w:basedOn w:val="a"/>
    <w:link w:val="a9"/>
    <w:uiPriority w:val="99"/>
    <w:semiHidden/>
    <w:unhideWhenUsed/>
    <w:rsid w:val="00322CA6"/>
    <w:pPr>
      <w:spacing w:line="240" w:lineRule="auto"/>
    </w:pPr>
    <w:rPr>
      <w:sz w:val="20"/>
      <w:szCs w:val="20"/>
    </w:rPr>
  </w:style>
  <w:style w:type="character" w:customStyle="1" w:styleId="a9">
    <w:name w:val="Текст примечания Знак"/>
    <w:basedOn w:val="a0"/>
    <w:link w:val="a8"/>
    <w:uiPriority w:val="99"/>
    <w:semiHidden/>
    <w:rsid w:val="00322CA6"/>
    <w:rPr>
      <w:sz w:val="20"/>
      <w:szCs w:val="20"/>
    </w:rPr>
  </w:style>
  <w:style w:type="paragraph" w:styleId="aa">
    <w:name w:val="annotation subject"/>
    <w:basedOn w:val="a8"/>
    <w:next w:val="a8"/>
    <w:link w:val="ab"/>
    <w:uiPriority w:val="99"/>
    <w:semiHidden/>
    <w:unhideWhenUsed/>
    <w:rsid w:val="00322CA6"/>
    <w:rPr>
      <w:b/>
      <w:bCs/>
    </w:rPr>
  </w:style>
  <w:style w:type="character" w:customStyle="1" w:styleId="ab">
    <w:name w:val="Тема примечания Знак"/>
    <w:basedOn w:val="a9"/>
    <w:link w:val="aa"/>
    <w:uiPriority w:val="99"/>
    <w:semiHidden/>
    <w:rsid w:val="00322CA6"/>
    <w:rPr>
      <w:b/>
      <w:bCs/>
      <w:sz w:val="20"/>
      <w:szCs w:val="20"/>
    </w:rPr>
  </w:style>
  <w:style w:type="paragraph" w:styleId="ac">
    <w:name w:val="Balloon Text"/>
    <w:basedOn w:val="a"/>
    <w:link w:val="ad"/>
    <w:uiPriority w:val="99"/>
    <w:semiHidden/>
    <w:unhideWhenUsed/>
    <w:rsid w:val="00E431E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431EB"/>
    <w:rPr>
      <w:rFonts w:ascii="Tahoma" w:hAnsi="Tahoma" w:cs="Tahoma"/>
      <w:sz w:val="16"/>
      <w:szCs w:val="16"/>
    </w:rPr>
  </w:style>
  <w:style w:type="character" w:customStyle="1" w:styleId="20">
    <w:name w:val="Основной текст (2)_"/>
    <w:basedOn w:val="a0"/>
    <w:link w:val="21"/>
    <w:rsid w:val="00F7693D"/>
    <w:rPr>
      <w:sz w:val="18"/>
      <w:szCs w:val="18"/>
      <w:shd w:val="clear" w:color="auto" w:fill="FFFFFF"/>
    </w:rPr>
  </w:style>
  <w:style w:type="character" w:customStyle="1" w:styleId="11">
    <w:name w:val="Заголовок №1_"/>
    <w:basedOn w:val="a0"/>
    <w:link w:val="12"/>
    <w:rsid w:val="00F7693D"/>
    <w:rPr>
      <w:sz w:val="27"/>
      <w:szCs w:val="27"/>
      <w:shd w:val="clear" w:color="auto" w:fill="FFFFFF"/>
    </w:rPr>
  </w:style>
  <w:style w:type="character" w:customStyle="1" w:styleId="ae">
    <w:name w:val="Оглавление_"/>
    <w:basedOn w:val="a0"/>
    <w:link w:val="af"/>
    <w:rsid w:val="00F7693D"/>
    <w:rPr>
      <w:sz w:val="27"/>
      <w:szCs w:val="27"/>
      <w:shd w:val="clear" w:color="auto" w:fill="FFFFFF"/>
    </w:rPr>
  </w:style>
  <w:style w:type="character" w:customStyle="1" w:styleId="8">
    <w:name w:val="Основной текст (8)_"/>
    <w:basedOn w:val="a0"/>
    <w:link w:val="80"/>
    <w:rsid w:val="00F7693D"/>
    <w:rPr>
      <w:sz w:val="15"/>
      <w:szCs w:val="15"/>
      <w:shd w:val="clear" w:color="auto" w:fill="FFFFFF"/>
    </w:rPr>
  </w:style>
  <w:style w:type="character" w:customStyle="1" w:styleId="9">
    <w:name w:val="Основной текст (9)_"/>
    <w:basedOn w:val="a0"/>
    <w:link w:val="90"/>
    <w:rsid w:val="00F7693D"/>
    <w:rPr>
      <w:sz w:val="23"/>
      <w:szCs w:val="23"/>
      <w:shd w:val="clear" w:color="auto" w:fill="FFFFFF"/>
    </w:rPr>
  </w:style>
  <w:style w:type="paragraph" w:customStyle="1" w:styleId="21">
    <w:name w:val="Основной текст (2)"/>
    <w:basedOn w:val="a"/>
    <w:link w:val="20"/>
    <w:rsid w:val="00F7693D"/>
    <w:pPr>
      <w:shd w:val="clear" w:color="auto" w:fill="FFFFFF"/>
      <w:spacing w:after="300" w:line="216" w:lineRule="exact"/>
    </w:pPr>
    <w:rPr>
      <w:sz w:val="18"/>
      <w:szCs w:val="18"/>
    </w:rPr>
  </w:style>
  <w:style w:type="paragraph" w:customStyle="1" w:styleId="12">
    <w:name w:val="Заголовок №1"/>
    <w:basedOn w:val="a"/>
    <w:link w:val="11"/>
    <w:rsid w:val="00F7693D"/>
    <w:pPr>
      <w:shd w:val="clear" w:color="auto" w:fill="FFFFFF"/>
      <w:spacing w:before="540" w:after="60" w:line="0" w:lineRule="atLeast"/>
      <w:outlineLvl w:val="0"/>
    </w:pPr>
    <w:rPr>
      <w:sz w:val="27"/>
      <w:szCs w:val="27"/>
    </w:rPr>
  </w:style>
  <w:style w:type="paragraph" w:customStyle="1" w:styleId="af">
    <w:name w:val="Оглавление"/>
    <w:basedOn w:val="a"/>
    <w:link w:val="ae"/>
    <w:rsid w:val="00F7693D"/>
    <w:pPr>
      <w:shd w:val="clear" w:color="auto" w:fill="FFFFFF"/>
      <w:spacing w:after="0" w:line="322" w:lineRule="exact"/>
    </w:pPr>
    <w:rPr>
      <w:sz w:val="27"/>
      <w:szCs w:val="27"/>
    </w:rPr>
  </w:style>
  <w:style w:type="paragraph" w:customStyle="1" w:styleId="80">
    <w:name w:val="Основной текст (8)"/>
    <w:basedOn w:val="a"/>
    <w:link w:val="8"/>
    <w:rsid w:val="00F7693D"/>
    <w:pPr>
      <w:shd w:val="clear" w:color="auto" w:fill="FFFFFF"/>
      <w:spacing w:after="0" w:line="182" w:lineRule="exact"/>
      <w:jc w:val="both"/>
    </w:pPr>
    <w:rPr>
      <w:sz w:val="15"/>
      <w:szCs w:val="15"/>
    </w:rPr>
  </w:style>
  <w:style w:type="paragraph" w:customStyle="1" w:styleId="90">
    <w:name w:val="Основной текст (9)"/>
    <w:basedOn w:val="a"/>
    <w:link w:val="9"/>
    <w:rsid w:val="00F7693D"/>
    <w:pPr>
      <w:shd w:val="clear" w:color="auto" w:fill="FFFFFF"/>
      <w:spacing w:before="360" w:after="720" w:line="0" w:lineRule="atLeast"/>
    </w:pPr>
    <w:rPr>
      <w:sz w:val="23"/>
      <w:szCs w:val="23"/>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4968" TargetMode="External"/><Relationship Id="rId13" Type="http://schemas.openxmlformats.org/officeDocument/2006/relationships/hyperlink" Target="https://login.consultant.ru/link/?req=doc&amp;base=LAW&amp;n=482686&amp;dst=100278" TargetMode="Externa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login.consultant.ru/link/?req=doc&amp;base=LAW&amp;n=121087&amp;dst=100142" TargetMode="External"/><Relationship Id="rId12" Type="http://schemas.openxmlformats.org/officeDocument/2006/relationships/hyperlink" Target="https://login.consultant.ru/link/?req=doc&amp;base=LAW&amp;n=469774&amp;dst=3722" TargetMode="External"/><Relationship Id="rId17" Type="http://schemas.microsoft.com/office/2016/09/relationships/commentsIds" Target="commentsId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ogin.consultant.ru/link/?req=doc&amp;base=LAW&amp;n=483130&amp;dst=5769" TargetMode="External"/><Relationship Id="rId11" Type="http://schemas.openxmlformats.org/officeDocument/2006/relationships/hyperlink" Target="https://login.consultant.ru/link/?req=doc&amp;base=LAW&amp;n=469774&amp;dst=3704" TargetMode="External"/><Relationship Id="rId5" Type="http://schemas.openxmlformats.org/officeDocument/2006/relationships/hyperlink" Target="mailto:Aban-zhkh2@yandex.ru" TargetMode="External"/><Relationship Id="rId15" Type="http://schemas.openxmlformats.org/officeDocument/2006/relationships/fontTable" Target="fontTable.xml"/><Relationship Id="rId10" Type="http://schemas.openxmlformats.org/officeDocument/2006/relationships/hyperlink" Target="https://login.consultant.ru/link/?req=doc&amp;base=LAW&amp;n=482665" TargetMode="External"/><Relationship Id="rId19"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hyperlink" Target="https://login.consultant.ru/link/?req=doc&amp;base=LAW&amp;n=482686" TargetMode="External"/><Relationship Id="rId14" Type="http://schemas.openxmlformats.org/officeDocument/2006/relationships/hyperlink" Target="https://login.consultant.ru/link/?req=doc&amp;base=LAW&amp;n=482686&amp;dst=1002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8</Pages>
  <Words>3446</Words>
  <Characters>19645</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2026-02-11T09:25:00Z</cp:lastPrinted>
  <dcterms:created xsi:type="dcterms:W3CDTF">2026-02-11T10:45:00Z</dcterms:created>
  <dcterms:modified xsi:type="dcterms:W3CDTF">2026-02-12T07:50:00Z</dcterms:modified>
</cp:coreProperties>
</file>